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593C" w:rsidRDefault="002058D3" w:rsidP="002058D3">
      <w:pPr>
        <w:rPr>
          <w:b/>
          <w:sz w:val="32"/>
          <w:szCs w:val="32"/>
        </w:rPr>
      </w:pPr>
      <w:r w:rsidRPr="00F32892">
        <w:rPr>
          <w:b/>
          <w:sz w:val="32"/>
          <w:szCs w:val="32"/>
        </w:rPr>
        <w:t xml:space="preserve">Title: </w:t>
      </w:r>
      <w:r w:rsidR="000246B1">
        <w:rPr>
          <w:b/>
          <w:sz w:val="32"/>
          <w:szCs w:val="32"/>
        </w:rPr>
        <w:t>Statistical Shape Modeling</w:t>
      </w:r>
      <w:r w:rsidR="00EB5798">
        <w:rPr>
          <w:b/>
          <w:sz w:val="32"/>
          <w:szCs w:val="32"/>
        </w:rPr>
        <w:t xml:space="preserve"> with </w:t>
      </w:r>
      <w:proofErr w:type="spellStart"/>
      <w:r w:rsidR="00EB5798">
        <w:rPr>
          <w:b/>
          <w:sz w:val="32"/>
          <w:szCs w:val="32"/>
        </w:rPr>
        <w:t>ShapeWorks</w:t>
      </w:r>
      <w:proofErr w:type="spellEnd"/>
    </w:p>
    <w:p w:rsidR="00F32892" w:rsidRPr="00F32892" w:rsidRDefault="00F32892" w:rsidP="002058D3">
      <w:pPr>
        <w:rPr>
          <w:b/>
          <w:sz w:val="32"/>
          <w:szCs w:val="32"/>
        </w:rPr>
      </w:pPr>
    </w:p>
    <w:p w:rsidR="002058D3" w:rsidRPr="00F32892" w:rsidRDefault="002058D3" w:rsidP="00AA310F">
      <w:r w:rsidRPr="00F32892">
        <w:rPr>
          <w:b/>
          <w:sz w:val="28"/>
          <w:szCs w:val="28"/>
        </w:rPr>
        <w:t>Purpose:</w:t>
      </w:r>
      <w:r w:rsidR="00AD2D24" w:rsidRPr="00F32892">
        <w:t xml:space="preserve">  This SOP explains the steps, files, and programs associated with </w:t>
      </w:r>
      <w:r w:rsidR="000246B1">
        <w:t xml:space="preserve">taking surfaces that have been segmented in Amira </w:t>
      </w:r>
      <w:r w:rsidR="00EB5798">
        <w:t xml:space="preserve">through the preparation for and execution of statistical shape modeling with </w:t>
      </w:r>
      <w:proofErr w:type="spellStart"/>
      <w:r w:rsidR="00EB5798">
        <w:t>ShapeWorks</w:t>
      </w:r>
      <w:proofErr w:type="spellEnd"/>
      <w:r w:rsidR="000246B1">
        <w:t>.</w:t>
      </w:r>
    </w:p>
    <w:p w:rsidR="002058D3" w:rsidRPr="00F32892" w:rsidRDefault="002058D3" w:rsidP="002058D3"/>
    <w:p w:rsidR="002058D3" w:rsidRPr="00F32892" w:rsidRDefault="002058D3" w:rsidP="002058D3">
      <w:r w:rsidRPr="00F32892">
        <w:rPr>
          <w:b/>
          <w:sz w:val="28"/>
          <w:szCs w:val="28"/>
        </w:rPr>
        <w:t>Scope:</w:t>
      </w:r>
      <w:r w:rsidRPr="00F32892">
        <w:t xml:space="preserve">   The methods </w:t>
      </w:r>
      <w:r w:rsidR="00AD2D24" w:rsidRPr="00F32892">
        <w:t xml:space="preserve">explained in this SOP guide a user through: </w:t>
      </w:r>
      <w:r w:rsidR="000246B1">
        <w:t xml:space="preserve">aligning femur surfaces, cropping femurs at a chosen landmark, converting surfaces to DICOM images, </w:t>
      </w:r>
      <w:proofErr w:type="spellStart"/>
      <w:r w:rsidR="000246B1">
        <w:t>ShapeWorks</w:t>
      </w:r>
      <w:proofErr w:type="spellEnd"/>
      <w:r w:rsidR="000246B1">
        <w:t xml:space="preserve"> preprocessing and </w:t>
      </w:r>
      <w:r w:rsidR="00EB5798">
        <w:t xml:space="preserve">completing </w:t>
      </w:r>
      <w:r w:rsidR="000246B1">
        <w:t xml:space="preserve">a </w:t>
      </w:r>
      <w:proofErr w:type="spellStart"/>
      <w:r w:rsidR="000246B1">
        <w:t>ShapeWorks</w:t>
      </w:r>
      <w:proofErr w:type="spellEnd"/>
      <w:r w:rsidR="000246B1">
        <w:t xml:space="preserve"> run. </w:t>
      </w:r>
      <w:r w:rsidR="00F419FA">
        <w:t>This SOP provides step by step instructions but also attempts to explain what is happening and why during process.</w:t>
      </w:r>
      <w:r w:rsidRPr="00F32892">
        <w:t xml:space="preserve">  </w:t>
      </w:r>
    </w:p>
    <w:p w:rsidR="002058D3" w:rsidRPr="00F32892" w:rsidRDefault="002058D3" w:rsidP="002058D3"/>
    <w:p w:rsidR="004F704F" w:rsidRPr="00F32892" w:rsidRDefault="00AD2D24" w:rsidP="002058D3">
      <w:r w:rsidRPr="00F32892">
        <w:rPr>
          <w:b/>
          <w:sz w:val="28"/>
          <w:szCs w:val="28"/>
        </w:rPr>
        <w:t>Notes</w:t>
      </w:r>
      <w:r w:rsidR="002058D3" w:rsidRPr="00F32892">
        <w:rPr>
          <w:b/>
          <w:sz w:val="28"/>
          <w:szCs w:val="28"/>
        </w:rPr>
        <w:t xml:space="preserve">: </w:t>
      </w:r>
      <w:r w:rsidRPr="00F32892">
        <w:t xml:space="preserve"> </w:t>
      </w:r>
    </w:p>
    <w:p w:rsidR="004F704F" w:rsidRDefault="004F704F" w:rsidP="004F704F">
      <w:pPr>
        <w:pStyle w:val="ListParagraph"/>
        <w:numPr>
          <w:ilvl w:val="0"/>
          <w:numId w:val="3"/>
        </w:numPr>
      </w:pPr>
      <w:r w:rsidRPr="00F32892">
        <w:t>Changes to this SOP should be noted and described on the final page of this document.</w:t>
      </w:r>
    </w:p>
    <w:p w:rsidR="00EC5A7C" w:rsidRDefault="00EC5A7C" w:rsidP="004F704F">
      <w:pPr>
        <w:pStyle w:val="ListParagraph"/>
        <w:numPr>
          <w:ilvl w:val="0"/>
          <w:numId w:val="3"/>
        </w:numPr>
      </w:pPr>
      <w:r>
        <w:t>Instructions are specific to a SSM project done in 2012 with femurs, but can be adapted for any dataset.</w:t>
      </w:r>
    </w:p>
    <w:p w:rsidR="00EC5A7C" w:rsidRPr="00F32892" w:rsidRDefault="00EC5A7C" w:rsidP="004F704F">
      <w:pPr>
        <w:pStyle w:val="ListParagraph"/>
        <w:numPr>
          <w:ilvl w:val="0"/>
          <w:numId w:val="3"/>
        </w:numPr>
      </w:pPr>
      <w:r>
        <w:t xml:space="preserve">As written, these instructions allow for creating and maintaining a separate set of files for each preprocessing step leading up to </w:t>
      </w:r>
      <w:proofErr w:type="spellStart"/>
      <w:r>
        <w:t>ShapeWorks</w:t>
      </w:r>
      <w:proofErr w:type="spellEnd"/>
      <w:r>
        <w:t xml:space="preserve">.  This results in a huge amount of data.  If you are confident in the SSM process and want to save some space, you can overwrite previous files during every step of preprocessing, beginning with </w:t>
      </w:r>
      <w:proofErr w:type="spellStart"/>
      <w:r>
        <w:t>AutoCrop</w:t>
      </w:r>
      <w:proofErr w:type="spellEnd"/>
      <w:r>
        <w:t>.</w:t>
      </w:r>
    </w:p>
    <w:p w:rsidR="002058D3" w:rsidRPr="00F32892" w:rsidRDefault="002058D3" w:rsidP="002058D3"/>
    <w:p w:rsidR="002058D3" w:rsidRPr="00F32892" w:rsidRDefault="00AD2D24" w:rsidP="002058D3">
      <w:pPr>
        <w:rPr>
          <w:b/>
          <w:sz w:val="28"/>
          <w:szCs w:val="28"/>
        </w:rPr>
      </w:pPr>
      <w:r w:rsidRPr="00F32892">
        <w:rPr>
          <w:b/>
          <w:sz w:val="28"/>
          <w:szCs w:val="28"/>
        </w:rPr>
        <w:t>Programs Used</w:t>
      </w:r>
      <w:r w:rsidR="002058D3" w:rsidRPr="00F32892">
        <w:rPr>
          <w:b/>
          <w:sz w:val="28"/>
          <w:szCs w:val="28"/>
        </w:rPr>
        <w:t xml:space="preserve">: </w:t>
      </w:r>
    </w:p>
    <w:p w:rsidR="002058D3" w:rsidRPr="00F32892" w:rsidRDefault="000246B1" w:rsidP="002058D3">
      <w:pPr>
        <w:numPr>
          <w:ilvl w:val="0"/>
          <w:numId w:val="1"/>
        </w:numPr>
      </w:pPr>
      <w:r>
        <w:t>Amira</w:t>
      </w:r>
      <w:r w:rsidR="00AD2D24" w:rsidRPr="00F32892">
        <w:t xml:space="preserve"> </w:t>
      </w:r>
      <w:r w:rsidR="00EB5798">
        <w:t xml:space="preserve">with mesh Pack </w:t>
      </w:r>
      <w:r w:rsidR="00AD2D24" w:rsidRPr="00F32892">
        <w:t>(last used version:</w:t>
      </w:r>
      <w:r>
        <w:t xml:space="preserve"> 5.4.1</w:t>
      </w:r>
      <w:r w:rsidR="00AD2D24" w:rsidRPr="00F32892">
        <w:t>)</w:t>
      </w:r>
    </w:p>
    <w:p w:rsidR="002F4773" w:rsidRDefault="000246B1" w:rsidP="002058D3">
      <w:pPr>
        <w:numPr>
          <w:ilvl w:val="0"/>
          <w:numId w:val="1"/>
        </w:numPr>
      </w:pPr>
      <w:r>
        <w:t>Notepad++</w:t>
      </w:r>
      <w:r w:rsidR="00AD2D24" w:rsidRPr="00F32892">
        <w:t xml:space="preserve"> (</w:t>
      </w:r>
      <w:r>
        <w:t>last used</w:t>
      </w:r>
      <w:r w:rsidR="00AD2D24" w:rsidRPr="00F32892">
        <w:t xml:space="preserve"> version: </w:t>
      </w:r>
      <w:r w:rsidR="004F704F" w:rsidRPr="00F32892">
        <w:t xml:space="preserve">v </w:t>
      </w:r>
      <w:r>
        <w:t>5.6.8</w:t>
      </w:r>
      <w:r w:rsidR="004F704F" w:rsidRPr="00F32892">
        <w:t>)</w:t>
      </w:r>
    </w:p>
    <w:p w:rsidR="000246B1" w:rsidRDefault="000246B1" w:rsidP="002058D3">
      <w:pPr>
        <w:numPr>
          <w:ilvl w:val="0"/>
          <w:numId w:val="1"/>
        </w:numPr>
      </w:pPr>
      <w:r>
        <w:t>Microsoft Excel 2010</w:t>
      </w:r>
    </w:p>
    <w:p w:rsidR="00EB5798" w:rsidRDefault="00EB5798" w:rsidP="002058D3">
      <w:pPr>
        <w:numPr>
          <w:ilvl w:val="0"/>
          <w:numId w:val="1"/>
        </w:numPr>
      </w:pPr>
      <w:r>
        <w:t>AutoCropVolumes.exe</w:t>
      </w:r>
    </w:p>
    <w:p w:rsidR="00EB5798" w:rsidRDefault="00EB5798" w:rsidP="002058D3">
      <w:pPr>
        <w:numPr>
          <w:ilvl w:val="0"/>
          <w:numId w:val="1"/>
        </w:numPr>
      </w:pPr>
      <w:r>
        <w:t>AutoPadVolumes.exe</w:t>
      </w:r>
    </w:p>
    <w:p w:rsidR="00EB5798" w:rsidRDefault="00EB5798" w:rsidP="002058D3">
      <w:pPr>
        <w:numPr>
          <w:ilvl w:val="0"/>
          <w:numId w:val="1"/>
        </w:numPr>
      </w:pPr>
      <w:r>
        <w:t>ConvertDICOM.exe</w:t>
      </w:r>
    </w:p>
    <w:p w:rsidR="00EB5798" w:rsidRDefault="00EB5798" w:rsidP="002058D3">
      <w:pPr>
        <w:numPr>
          <w:ilvl w:val="0"/>
          <w:numId w:val="1"/>
        </w:numPr>
      </w:pPr>
      <w:r>
        <w:t>ResampleVolumesToBeIsotropic.exe</w:t>
      </w:r>
    </w:p>
    <w:p w:rsidR="000246B1" w:rsidRDefault="000246B1" w:rsidP="002058D3">
      <w:pPr>
        <w:numPr>
          <w:ilvl w:val="0"/>
          <w:numId w:val="1"/>
        </w:numPr>
      </w:pPr>
      <w:r>
        <w:t>ShapeWorks</w:t>
      </w:r>
      <w:r w:rsidR="00487347">
        <w:t>Groom.exe</w:t>
      </w:r>
    </w:p>
    <w:p w:rsidR="00487347" w:rsidRDefault="00487347" w:rsidP="002058D3">
      <w:pPr>
        <w:numPr>
          <w:ilvl w:val="0"/>
          <w:numId w:val="1"/>
        </w:numPr>
      </w:pPr>
      <w:r>
        <w:t>ShapeWorksRun.exe</w:t>
      </w:r>
    </w:p>
    <w:p w:rsidR="00487347" w:rsidRDefault="00487347" w:rsidP="002058D3">
      <w:pPr>
        <w:numPr>
          <w:ilvl w:val="0"/>
          <w:numId w:val="1"/>
        </w:numPr>
      </w:pPr>
      <w:r>
        <w:t>ShapeWorksView.exe</w:t>
      </w:r>
    </w:p>
    <w:p w:rsidR="0061583E" w:rsidRDefault="0061583E" w:rsidP="002058D3">
      <w:pPr>
        <w:numPr>
          <w:ilvl w:val="0"/>
          <w:numId w:val="1"/>
        </w:numPr>
      </w:pPr>
      <w:r>
        <w:t>R: Statistical Program</w:t>
      </w:r>
    </w:p>
    <w:p w:rsidR="004F704F" w:rsidRPr="00F32892" w:rsidRDefault="004F704F" w:rsidP="004F704F"/>
    <w:p w:rsidR="004F704F" w:rsidRPr="00F32892" w:rsidRDefault="004F704F" w:rsidP="004F704F">
      <w:pPr>
        <w:rPr>
          <w:b/>
          <w:sz w:val="28"/>
          <w:szCs w:val="28"/>
        </w:rPr>
      </w:pPr>
      <w:r w:rsidRPr="00F32892">
        <w:rPr>
          <w:b/>
          <w:sz w:val="28"/>
          <w:szCs w:val="28"/>
        </w:rPr>
        <w:t>Prerequisite Files:</w:t>
      </w:r>
    </w:p>
    <w:p w:rsidR="00E96F88" w:rsidRDefault="00044C69" w:rsidP="00044C69">
      <w:pPr>
        <w:pStyle w:val="ListParagraph"/>
        <w:numPr>
          <w:ilvl w:val="0"/>
          <w:numId w:val="4"/>
        </w:numPr>
      </w:pPr>
      <w:r w:rsidRPr="00F32892">
        <w:t xml:space="preserve">Femur reconstructions </w:t>
      </w:r>
      <w:r w:rsidR="00E96F88">
        <w:t xml:space="preserve">in .surf format. </w:t>
      </w:r>
    </w:p>
    <w:p w:rsidR="00BD24C1" w:rsidRPr="00F32892" w:rsidRDefault="00BD24C1" w:rsidP="000246B1"/>
    <w:p w:rsidR="002058D3" w:rsidRPr="00F21893" w:rsidRDefault="002058D3" w:rsidP="002058D3">
      <w:pPr>
        <w:rPr>
          <w:rFonts w:ascii="Garamond" w:hAnsi="Garamond"/>
        </w:rPr>
      </w:pPr>
    </w:p>
    <w:p w:rsidR="004F704F" w:rsidRDefault="002058D3" w:rsidP="002058D3">
      <w:pPr>
        <w:rPr>
          <w:rFonts w:ascii="Garamond" w:hAnsi="Garamond"/>
          <w:b/>
          <w:sz w:val="28"/>
          <w:szCs w:val="28"/>
        </w:rPr>
      </w:pPr>
      <w:r w:rsidRPr="00F21893">
        <w:rPr>
          <w:rFonts w:ascii="Garamond" w:hAnsi="Garamond"/>
          <w:b/>
          <w:sz w:val="28"/>
          <w:szCs w:val="28"/>
        </w:rPr>
        <w:t>Procedures:</w:t>
      </w:r>
    </w:p>
    <w:p w:rsidR="004F704F" w:rsidRDefault="004F704F" w:rsidP="002058D3">
      <w:pPr>
        <w:rPr>
          <w:rFonts w:ascii="Garamond" w:hAnsi="Garamond"/>
          <w:b/>
          <w:sz w:val="28"/>
          <w:szCs w:val="28"/>
        </w:rPr>
      </w:pPr>
    </w:p>
    <w:p w:rsidR="002058D3" w:rsidRPr="00F32892" w:rsidRDefault="000246B1" w:rsidP="002058D3">
      <w:r>
        <w:rPr>
          <w:b/>
        </w:rPr>
        <w:t>Crop and Align Surfaces</w:t>
      </w:r>
      <w:r w:rsidR="002058D3" w:rsidRPr="00F32892">
        <w:t xml:space="preserve"> </w:t>
      </w:r>
    </w:p>
    <w:p w:rsidR="00B55039" w:rsidRDefault="000246B1" w:rsidP="000246B1">
      <w:pPr>
        <w:numPr>
          <w:ilvl w:val="0"/>
          <w:numId w:val="2"/>
        </w:numPr>
      </w:pPr>
      <w:r>
        <w:t>Gather labels (.am) and surface (.surf) files for all femurs.</w:t>
      </w:r>
    </w:p>
    <w:p w:rsidR="000246B1" w:rsidRDefault="000246B1" w:rsidP="000246B1">
      <w:pPr>
        <w:numPr>
          <w:ilvl w:val="0"/>
          <w:numId w:val="2"/>
        </w:numPr>
      </w:pPr>
      <w:r>
        <w:lastRenderedPageBreak/>
        <w:t>Choose a master femur to which all other femurs will be aligned and open it’s surf file in Amira.  This selection can be arbitrary.</w:t>
      </w:r>
    </w:p>
    <w:p w:rsidR="000246B1" w:rsidRDefault="000246B1" w:rsidP="000246B1">
      <w:pPr>
        <w:numPr>
          <w:ilvl w:val="1"/>
          <w:numId w:val="2"/>
        </w:numPr>
      </w:pPr>
      <w:proofErr w:type="gramStart"/>
      <w:r>
        <w:t>dod_n03_R</w:t>
      </w:r>
      <w:proofErr w:type="gramEnd"/>
      <w:r>
        <w:t xml:space="preserve"> was chosen as the master.</w:t>
      </w:r>
    </w:p>
    <w:p w:rsidR="000246B1" w:rsidRDefault="000246B1" w:rsidP="000246B1">
      <w:pPr>
        <w:numPr>
          <w:ilvl w:val="0"/>
          <w:numId w:val="2"/>
        </w:numPr>
      </w:pPr>
      <w:r>
        <w:t>For femurs that were scanned in a nearly neutral position:</w:t>
      </w:r>
    </w:p>
    <w:p w:rsidR="000246B1" w:rsidRDefault="000246B1" w:rsidP="000246B1">
      <w:pPr>
        <w:numPr>
          <w:ilvl w:val="1"/>
          <w:numId w:val="2"/>
        </w:numPr>
      </w:pPr>
      <w:r>
        <w:t>Open the label and surf files for one subject in Amira</w:t>
      </w:r>
    </w:p>
    <w:p w:rsidR="000246B1" w:rsidRDefault="000246B1" w:rsidP="000246B1">
      <w:pPr>
        <w:numPr>
          <w:ilvl w:val="1"/>
          <w:numId w:val="2"/>
        </w:numPr>
      </w:pPr>
      <w:r>
        <w:t xml:space="preserve">Attach an </w:t>
      </w:r>
      <w:proofErr w:type="spellStart"/>
      <w:r>
        <w:t>OrthoSlice</w:t>
      </w:r>
      <w:proofErr w:type="spellEnd"/>
      <w:r>
        <w:t xml:space="preserve"> to the labels and a </w:t>
      </w:r>
      <w:proofErr w:type="spellStart"/>
      <w:r>
        <w:t>SurfaceView</w:t>
      </w:r>
      <w:proofErr w:type="spellEnd"/>
      <w:r>
        <w:t xml:space="preserve"> to the surf</w:t>
      </w:r>
    </w:p>
    <w:p w:rsidR="000246B1" w:rsidRDefault="000246B1" w:rsidP="000246B1">
      <w:pPr>
        <w:numPr>
          <w:ilvl w:val="1"/>
          <w:numId w:val="2"/>
        </w:numPr>
      </w:pPr>
      <w:r>
        <w:t>Determine the slice # just above the lesser trochanter</w:t>
      </w:r>
    </w:p>
    <w:p w:rsidR="000246B1" w:rsidRDefault="000246B1" w:rsidP="000246B1">
      <w:pPr>
        <w:numPr>
          <w:ilvl w:val="2"/>
          <w:numId w:val="2"/>
        </w:numPr>
      </w:pPr>
      <w:r>
        <w:t>The lesser trochanter was chosen as a standard anatomical landmark at which we decided to crop all femurs.</w:t>
      </w:r>
    </w:p>
    <w:p w:rsidR="000246B1" w:rsidRDefault="000246B1" w:rsidP="000246B1">
      <w:pPr>
        <w:numPr>
          <w:ilvl w:val="2"/>
          <w:numId w:val="2"/>
        </w:numPr>
      </w:pPr>
      <w:r>
        <w:t>Record the slice #</w:t>
      </w:r>
    </w:p>
    <w:p w:rsidR="000246B1" w:rsidRDefault="000246B1" w:rsidP="000246B1">
      <w:pPr>
        <w:numPr>
          <w:ilvl w:val="2"/>
          <w:numId w:val="2"/>
        </w:numPr>
      </w:pPr>
      <w:r>
        <w:t>Use the Crop tool in the Properties window of the labels to crop the label at the lesser trochanter</w:t>
      </w:r>
    </w:p>
    <w:p w:rsidR="000246B1" w:rsidRDefault="000246B1" w:rsidP="000246B1">
      <w:pPr>
        <w:numPr>
          <w:ilvl w:val="2"/>
          <w:numId w:val="2"/>
        </w:numPr>
      </w:pPr>
      <w:r>
        <w:t xml:space="preserve">Also use the manual crop in the viewing window to crop out extraneous black </w:t>
      </w:r>
      <w:r w:rsidR="00B90255">
        <w:t>space above the femur.  This will greatly reduce the size of the labels file and will hasten new surface generation.</w:t>
      </w:r>
    </w:p>
    <w:p w:rsidR="00B90255" w:rsidRDefault="00B90255" w:rsidP="00B90255">
      <w:pPr>
        <w:numPr>
          <w:ilvl w:val="1"/>
          <w:numId w:val="2"/>
        </w:numPr>
      </w:pPr>
      <w:r>
        <w:t>In the Segmentation Editor of the cropped labels, remove segmentation from the last slice.  This will ensure that upcoming surfaces will be closed.</w:t>
      </w:r>
    </w:p>
    <w:p w:rsidR="00B90255" w:rsidRDefault="00B90255" w:rsidP="00B90255">
      <w:pPr>
        <w:numPr>
          <w:ilvl w:val="1"/>
          <w:numId w:val="2"/>
        </w:numPr>
      </w:pPr>
      <w:r>
        <w:t>Save the cropped labels with a cropped_ prefix</w:t>
      </w:r>
    </w:p>
    <w:p w:rsidR="00B90255" w:rsidRDefault="00B90255" w:rsidP="00B90255">
      <w:pPr>
        <w:numPr>
          <w:ilvl w:val="1"/>
          <w:numId w:val="2"/>
        </w:numPr>
      </w:pPr>
      <w:r>
        <w:t>Generate a new surface from the cropped labels</w:t>
      </w:r>
    </w:p>
    <w:p w:rsidR="00B90255" w:rsidRDefault="00B90255" w:rsidP="00B90255">
      <w:pPr>
        <w:numPr>
          <w:ilvl w:val="2"/>
          <w:numId w:val="2"/>
        </w:numPr>
      </w:pPr>
      <w:r>
        <w:t>Simplify and Smooth the surface to 30,000 faces</w:t>
      </w:r>
    </w:p>
    <w:p w:rsidR="00B90255" w:rsidRDefault="00B90255" w:rsidP="00B90255">
      <w:pPr>
        <w:numPr>
          <w:ilvl w:val="2"/>
          <w:numId w:val="2"/>
        </w:numPr>
      </w:pPr>
      <w:r>
        <w:t xml:space="preserve">Save the new surface as </w:t>
      </w:r>
      <w:proofErr w:type="spellStart"/>
      <w:r>
        <w:t>pt</w:t>
      </w:r>
      <w:proofErr w:type="spellEnd"/>
      <w:r>
        <w:t>#_</w:t>
      </w:r>
      <w:proofErr w:type="spellStart"/>
      <w:r>
        <w:t>side_crop_femur.surf</w:t>
      </w:r>
      <w:proofErr w:type="spellEnd"/>
      <w:r>
        <w:t xml:space="preserve"> (</w:t>
      </w:r>
      <w:proofErr w:type="spellStart"/>
      <w:r>
        <w:t>ascii</w:t>
      </w:r>
      <w:proofErr w:type="spellEnd"/>
      <w:r>
        <w:t>)</w:t>
      </w:r>
    </w:p>
    <w:p w:rsidR="00B90255" w:rsidRDefault="00B90255" w:rsidP="00B90255">
      <w:pPr>
        <w:numPr>
          <w:ilvl w:val="1"/>
          <w:numId w:val="2"/>
        </w:numPr>
      </w:pPr>
      <w:r>
        <w:t>Align the cropped femur surface with the master femur (that has been cropped)</w:t>
      </w:r>
    </w:p>
    <w:p w:rsidR="00B90255" w:rsidRDefault="00B90255" w:rsidP="00B90255">
      <w:pPr>
        <w:numPr>
          <w:ilvl w:val="2"/>
          <w:numId w:val="2"/>
        </w:numPr>
      </w:pPr>
      <w:r>
        <w:t>Use manual alignment to get the femurs close together</w:t>
      </w:r>
    </w:p>
    <w:p w:rsidR="00B90255" w:rsidRDefault="00B90255" w:rsidP="00B90255">
      <w:pPr>
        <w:numPr>
          <w:ilvl w:val="2"/>
          <w:numId w:val="2"/>
        </w:numPr>
      </w:pPr>
      <w:r>
        <w:t>Scale Left femurs to look like Right femurs by scaling by -1 in x within the Transform Editor of the cropped surface (Absolute tab).</w:t>
      </w:r>
    </w:p>
    <w:p w:rsidR="00B90255" w:rsidRDefault="00B90255" w:rsidP="00B90255">
      <w:pPr>
        <w:numPr>
          <w:ilvl w:val="2"/>
          <w:numId w:val="2"/>
        </w:numPr>
      </w:pPr>
      <w:r>
        <w:t xml:space="preserve">Then attach an </w:t>
      </w:r>
      <w:proofErr w:type="spellStart"/>
      <w:r>
        <w:t>AlignSurfaces</w:t>
      </w:r>
      <w:proofErr w:type="spellEnd"/>
      <w:r>
        <w:t xml:space="preserve"> module and further align the surfaces</w:t>
      </w:r>
    </w:p>
    <w:p w:rsidR="00B90255" w:rsidRDefault="00B90255" w:rsidP="00B90255">
      <w:pPr>
        <w:numPr>
          <w:ilvl w:val="3"/>
          <w:numId w:val="2"/>
        </w:numPr>
      </w:pPr>
      <w:r>
        <w:t>Alignment type = rigid</w:t>
      </w:r>
    </w:p>
    <w:p w:rsidR="00B90255" w:rsidRDefault="00B90255" w:rsidP="00B90255">
      <w:pPr>
        <w:numPr>
          <w:ilvl w:val="3"/>
          <w:numId w:val="2"/>
        </w:numPr>
      </w:pPr>
      <w:r>
        <w:t>Reference surface is the master femur</w:t>
      </w:r>
    </w:p>
    <w:p w:rsidR="00B90255" w:rsidRDefault="00B90255" w:rsidP="00B90255">
      <w:pPr>
        <w:numPr>
          <w:ilvl w:val="3"/>
          <w:numId w:val="2"/>
        </w:numPr>
      </w:pPr>
      <w:r>
        <w:t xml:space="preserve">Turn </w:t>
      </w:r>
      <w:r w:rsidRPr="005E6F2C">
        <w:rPr>
          <w:b/>
        </w:rPr>
        <w:t>OFF</w:t>
      </w:r>
      <w:r>
        <w:t xml:space="preserve"> ‘use correspondence’</w:t>
      </w:r>
    </w:p>
    <w:p w:rsidR="00B90255" w:rsidRDefault="00B90255" w:rsidP="00B90255">
      <w:pPr>
        <w:numPr>
          <w:ilvl w:val="3"/>
          <w:numId w:val="2"/>
        </w:numPr>
      </w:pPr>
      <w:r>
        <w:t>Relative RMS = 0.0001</w:t>
      </w:r>
    </w:p>
    <w:p w:rsidR="00B90255" w:rsidRDefault="00B90255" w:rsidP="00B90255">
      <w:pPr>
        <w:numPr>
          <w:ilvl w:val="3"/>
          <w:numId w:val="2"/>
        </w:numPr>
      </w:pPr>
      <w:r>
        <w:t>Iterations = 100</w:t>
      </w:r>
    </w:p>
    <w:p w:rsidR="00B90255" w:rsidRDefault="00B90255" w:rsidP="00B90255">
      <w:pPr>
        <w:numPr>
          <w:ilvl w:val="1"/>
          <w:numId w:val="2"/>
        </w:numPr>
      </w:pPr>
      <w:r>
        <w:t xml:space="preserve">Apply the transform to the rotated femur using the Apply </w:t>
      </w:r>
      <w:r w:rsidR="00632D8D">
        <w:t>Transform</w:t>
      </w:r>
      <w:r>
        <w:t xml:space="preserve"> button in the </w:t>
      </w:r>
      <w:r w:rsidR="00632D8D">
        <w:t>Transform</w:t>
      </w:r>
      <w:r>
        <w:t xml:space="preserve"> Editor</w:t>
      </w:r>
    </w:p>
    <w:p w:rsidR="00B90255" w:rsidRDefault="00B90255" w:rsidP="00B90255">
      <w:pPr>
        <w:numPr>
          <w:ilvl w:val="1"/>
          <w:numId w:val="2"/>
        </w:numPr>
      </w:pPr>
      <w:r>
        <w:t>Record the final RMS error from the alignment</w:t>
      </w:r>
    </w:p>
    <w:p w:rsidR="00B90255" w:rsidRDefault="00B90255" w:rsidP="00B90255">
      <w:pPr>
        <w:numPr>
          <w:ilvl w:val="1"/>
          <w:numId w:val="2"/>
        </w:numPr>
      </w:pPr>
      <w:r>
        <w:t xml:space="preserve">Save the final surface as </w:t>
      </w:r>
      <w:proofErr w:type="spellStart"/>
      <w:r>
        <w:t>pt</w:t>
      </w:r>
      <w:proofErr w:type="spellEnd"/>
      <w:r>
        <w:t>#_</w:t>
      </w:r>
      <w:proofErr w:type="spellStart"/>
      <w:r>
        <w:t>side_crop_align_femur.surf</w:t>
      </w:r>
      <w:proofErr w:type="spellEnd"/>
    </w:p>
    <w:p w:rsidR="00B90255" w:rsidRDefault="00B90255" w:rsidP="00B90255">
      <w:pPr>
        <w:numPr>
          <w:ilvl w:val="0"/>
          <w:numId w:val="2"/>
        </w:numPr>
      </w:pPr>
      <w:r>
        <w:t>For femurs that are externally rotated:</w:t>
      </w:r>
    </w:p>
    <w:p w:rsidR="00B90255" w:rsidRDefault="00B90255" w:rsidP="00B90255">
      <w:pPr>
        <w:numPr>
          <w:ilvl w:val="1"/>
          <w:numId w:val="2"/>
        </w:numPr>
      </w:pPr>
      <w:r>
        <w:t>Manually (roughly) align the current femur with the master (not cropped)</w:t>
      </w:r>
    </w:p>
    <w:p w:rsidR="00B90255" w:rsidRDefault="00B90255" w:rsidP="00B90255">
      <w:pPr>
        <w:numPr>
          <w:ilvl w:val="1"/>
          <w:numId w:val="2"/>
        </w:numPr>
      </w:pPr>
      <w:r>
        <w:t xml:space="preserve">Attach an </w:t>
      </w:r>
      <w:proofErr w:type="spellStart"/>
      <w:r>
        <w:t>AlignSurfaces</w:t>
      </w:r>
      <w:proofErr w:type="spellEnd"/>
      <w:r>
        <w:t xml:space="preserve"> module and align further align the current femur to the master </w:t>
      </w:r>
    </w:p>
    <w:p w:rsidR="00B90255" w:rsidRDefault="00B90255" w:rsidP="00B90255">
      <w:pPr>
        <w:numPr>
          <w:ilvl w:val="2"/>
          <w:numId w:val="2"/>
        </w:numPr>
      </w:pPr>
      <w:r>
        <w:t>Use the same setting for Align Surfaces as stated above</w:t>
      </w:r>
    </w:p>
    <w:p w:rsidR="00B90255" w:rsidRDefault="00B90255" w:rsidP="00B90255">
      <w:pPr>
        <w:numPr>
          <w:ilvl w:val="1"/>
          <w:numId w:val="2"/>
        </w:numPr>
      </w:pPr>
      <w:r>
        <w:t>Copy the transformation information from the surface to its associated labels</w:t>
      </w:r>
    </w:p>
    <w:p w:rsidR="00B90255" w:rsidRDefault="00B90255" w:rsidP="00B90255">
      <w:pPr>
        <w:numPr>
          <w:ilvl w:val="2"/>
          <w:numId w:val="2"/>
        </w:numPr>
      </w:pPr>
      <w:r>
        <w:t>Use the Copy button in the Transform Editor of the newly aligned femur surface</w:t>
      </w:r>
    </w:p>
    <w:p w:rsidR="00B90255" w:rsidRDefault="00B90255" w:rsidP="00B90255">
      <w:pPr>
        <w:numPr>
          <w:ilvl w:val="2"/>
          <w:numId w:val="2"/>
        </w:numPr>
      </w:pPr>
      <w:r>
        <w:lastRenderedPageBreak/>
        <w:t>Then use the Paste button in the Transform Editor of that femurs labels</w:t>
      </w:r>
    </w:p>
    <w:p w:rsidR="00B90255" w:rsidRDefault="00B90255" w:rsidP="00B90255">
      <w:pPr>
        <w:numPr>
          <w:ilvl w:val="1"/>
          <w:numId w:val="2"/>
        </w:numPr>
      </w:pPr>
      <w:r>
        <w:t xml:space="preserve">Apply the transform to the labels by right-clicking on them and choosing Compute </w:t>
      </w:r>
      <w:r>
        <w:sym w:font="Wingdings" w:char="F0E0"/>
      </w:r>
      <w:r>
        <w:t xml:space="preserve"> Apply </w:t>
      </w:r>
      <w:proofErr w:type="spellStart"/>
      <w:r>
        <w:t>Tranform</w:t>
      </w:r>
      <w:proofErr w:type="spellEnd"/>
    </w:p>
    <w:p w:rsidR="00B90255" w:rsidRDefault="00B90255" w:rsidP="00B90255">
      <w:pPr>
        <w:numPr>
          <w:ilvl w:val="2"/>
          <w:numId w:val="2"/>
        </w:numPr>
      </w:pPr>
      <w:r>
        <w:t>Interpolation = Nearest neighbor</w:t>
      </w:r>
    </w:p>
    <w:p w:rsidR="00B90255" w:rsidRDefault="00B90255" w:rsidP="00B90255">
      <w:pPr>
        <w:numPr>
          <w:ilvl w:val="2"/>
          <w:numId w:val="2"/>
        </w:numPr>
      </w:pPr>
      <w:r>
        <w:t>Mode = extended</w:t>
      </w:r>
    </w:p>
    <w:p w:rsidR="00B90255" w:rsidRDefault="00B90255" w:rsidP="00B90255">
      <w:pPr>
        <w:numPr>
          <w:ilvl w:val="2"/>
          <w:numId w:val="2"/>
        </w:numPr>
      </w:pPr>
      <w:r>
        <w:t>Preserve = Dimensions</w:t>
      </w:r>
    </w:p>
    <w:p w:rsidR="00B90255" w:rsidRDefault="00B90255" w:rsidP="00B90255">
      <w:pPr>
        <w:numPr>
          <w:ilvl w:val="1"/>
          <w:numId w:val="2"/>
        </w:numPr>
      </w:pPr>
      <w:r>
        <w:t xml:space="preserve">Attach an </w:t>
      </w:r>
      <w:proofErr w:type="spellStart"/>
      <w:r>
        <w:t>OrthoSlice</w:t>
      </w:r>
      <w:proofErr w:type="spellEnd"/>
      <w:r>
        <w:t xml:space="preserve"> to the transformed labels and find the </w:t>
      </w:r>
      <w:r w:rsidR="000127A1">
        <w:t>slice number just above the lesser trochanter</w:t>
      </w:r>
    </w:p>
    <w:p w:rsidR="000127A1" w:rsidRDefault="000127A1" w:rsidP="00B90255">
      <w:pPr>
        <w:numPr>
          <w:ilvl w:val="1"/>
          <w:numId w:val="2"/>
        </w:numPr>
      </w:pPr>
      <w:r>
        <w:t>Follow steps 3c-j above.</w:t>
      </w:r>
    </w:p>
    <w:p w:rsidR="00F32892" w:rsidRDefault="00F32892" w:rsidP="006150EB"/>
    <w:p w:rsidR="00F32892" w:rsidRDefault="00F32892" w:rsidP="00F32892"/>
    <w:p w:rsidR="005E6F2C" w:rsidRPr="00B659DB" w:rsidRDefault="005E6F2C" w:rsidP="005E6F2C">
      <w:pPr>
        <w:rPr>
          <w:b/>
        </w:rPr>
      </w:pPr>
      <w:r w:rsidRPr="00B659DB">
        <w:rPr>
          <w:b/>
        </w:rPr>
        <w:t>Establish a Uniform Bounding Box</w:t>
      </w:r>
      <w:r w:rsidR="007C5DF7">
        <w:rPr>
          <w:b/>
        </w:rPr>
        <w:t xml:space="preserve"> </w:t>
      </w:r>
    </w:p>
    <w:p w:rsidR="005E6F2C" w:rsidRDefault="005E6F2C" w:rsidP="005E6F2C">
      <w:pPr>
        <w:pStyle w:val="ListParagraph"/>
        <w:numPr>
          <w:ilvl w:val="0"/>
          <w:numId w:val="8"/>
        </w:numPr>
      </w:pPr>
      <w:r>
        <w:t>Open each cropped surface and get the bounding box using the command console.</w:t>
      </w:r>
    </w:p>
    <w:p w:rsidR="005E6F2C" w:rsidRDefault="005E6F2C" w:rsidP="005E6F2C">
      <w:pPr>
        <w:pStyle w:val="ListParagraph"/>
        <w:numPr>
          <w:ilvl w:val="1"/>
          <w:numId w:val="8"/>
        </w:numPr>
      </w:pPr>
      <w:r>
        <w:t>The bounding box coordinates are printed to the console in this order &lt;</w:t>
      </w:r>
      <w:proofErr w:type="spellStart"/>
      <w:r>
        <w:t>xmin</w:t>
      </w:r>
      <w:proofErr w:type="spellEnd"/>
      <w:r>
        <w:t>&gt; &lt;</w:t>
      </w:r>
      <w:proofErr w:type="spellStart"/>
      <w:r>
        <w:t>xmax</w:t>
      </w:r>
      <w:proofErr w:type="spellEnd"/>
      <w:r>
        <w:t>&gt; &lt;</w:t>
      </w:r>
      <w:proofErr w:type="spellStart"/>
      <w:r>
        <w:t>ymin</w:t>
      </w:r>
      <w:proofErr w:type="spellEnd"/>
      <w:r>
        <w:t>&gt; &lt;</w:t>
      </w:r>
      <w:proofErr w:type="spellStart"/>
      <w:r>
        <w:t>ymax</w:t>
      </w:r>
      <w:proofErr w:type="spellEnd"/>
      <w:r>
        <w:t>&gt; &lt;</w:t>
      </w:r>
      <w:proofErr w:type="spellStart"/>
      <w:r>
        <w:t>zmin</w:t>
      </w:r>
      <w:proofErr w:type="spellEnd"/>
      <w:r>
        <w:t>&gt; &lt;</w:t>
      </w:r>
      <w:proofErr w:type="spellStart"/>
      <w:r>
        <w:t>zmax</w:t>
      </w:r>
      <w:proofErr w:type="spellEnd"/>
      <w:r>
        <w:t>&gt;.</w:t>
      </w:r>
    </w:p>
    <w:p w:rsidR="00FD3E2C" w:rsidRPr="00140D8C" w:rsidRDefault="00FD3E2C" w:rsidP="005E6F2C">
      <w:pPr>
        <w:pStyle w:val="ListParagraph"/>
        <w:numPr>
          <w:ilvl w:val="1"/>
          <w:numId w:val="8"/>
        </w:numPr>
      </w:pPr>
      <w:r>
        <w:t>In the con</w:t>
      </w:r>
      <w:r w:rsidR="00A52ADD">
        <w:t>s</w:t>
      </w:r>
      <w:r>
        <w:t xml:space="preserve">ole, type: </w:t>
      </w:r>
      <w:proofErr w:type="spellStart"/>
      <w:r>
        <w:t>pt</w:t>
      </w:r>
      <w:proofErr w:type="spellEnd"/>
      <w:r>
        <w:t>#_</w:t>
      </w:r>
      <w:proofErr w:type="spellStart"/>
      <w:r>
        <w:t>side_crop_align_femur.surf</w:t>
      </w:r>
      <w:proofErr w:type="spellEnd"/>
      <w:r>
        <w:t xml:space="preserve"> </w:t>
      </w:r>
      <w:proofErr w:type="spellStart"/>
      <w:r>
        <w:t>getBoundingBox</w:t>
      </w:r>
      <w:proofErr w:type="spellEnd"/>
    </w:p>
    <w:p w:rsidR="005E6F2C" w:rsidRPr="00140D8C" w:rsidRDefault="005E6F2C" w:rsidP="005E6F2C">
      <w:pPr>
        <w:pStyle w:val="ListParagraph"/>
        <w:numPr>
          <w:ilvl w:val="0"/>
          <w:numId w:val="8"/>
        </w:numPr>
      </w:pPr>
      <w:r>
        <w:t xml:space="preserve">Copy the bounding box values and put them all in a text document.  Once you have a document containing bounding box values for all the femurs, open the text file in Excel as space delimited.  (You could use </w:t>
      </w:r>
      <w:proofErr w:type="spellStart"/>
      <w:r>
        <w:t>Matlab</w:t>
      </w:r>
      <w:proofErr w:type="spellEnd"/>
      <w:r>
        <w:t xml:space="preserve"> if you prefer)</w:t>
      </w:r>
    </w:p>
    <w:p w:rsidR="005E6F2C" w:rsidRDefault="005E6F2C" w:rsidP="005E6F2C">
      <w:pPr>
        <w:pStyle w:val="ListParagraph"/>
        <w:numPr>
          <w:ilvl w:val="0"/>
          <w:numId w:val="8"/>
        </w:numPr>
      </w:pPr>
      <w:r>
        <w:t xml:space="preserve">In Excel, find the smallest min and largest max </w:t>
      </w:r>
      <w:proofErr w:type="spellStart"/>
      <w:r>
        <w:t>x</w:t>
      </w:r>
      <w:proofErr w:type="gramStart"/>
      <w:r>
        <w:t>,y</w:t>
      </w:r>
      <w:proofErr w:type="spellEnd"/>
      <w:proofErr w:type="gramEnd"/>
      <w:r>
        <w:t>, and z coordinates from the list of bounding boxes.</w:t>
      </w:r>
    </w:p>
    <w:p w:rsidR="005E6F2C" w:rsidRDefault="005E6F2C" w:rsidP="005E6F2C">
      <w:pPr>
        <w:pStyle w:val="ListParagraph"/>
        <w:numPr>
          <w:ilvl w:val="1"/>
          <w:numId w:val="8"/>
        </w:numPr>
      </w:pPr>
      <w:r>
        <w:t>This will tell you the coordinates of a bounding box that will encompass all the femurs.</w:t>
      </w:r>
    </w:p>
    <w:p w:rsidR="005E6F2C" w:rsidRDefault="005E6F2C" w:rsidP="005E6F2C">
      <w:pPr>
        <w:pStyle w:val="ListParagraph"/>
        <w:numPr>
          <w:ilvl w:val="1"/>
          <w:numId w:val="8"/>
        </w:numPr>
      </w:pPr>
      <w:r>
        <w:t>Pad the values by 10 to ensure some black space around each femur.</w:t>
      </w:r>
    </w:p>
    <w:p w:rsidR="005E6F2C" w:rsidRDefault="005E6F2C" w:rsidP="005E6F2C">
      <w:pPr>
        <w:pStyle w:val="ListParagraph"/>
        <w:numPr>
          <w:ilvl w:val="1"/>
          <w:numId w:val="8"/>
        </w:numPr>
      </w:pPr>
      <w:r>
        <w:t>Calculate a bounding box that is square in the xyz dimensions (i.e. length in x direction = length in y direction = length in y direction).  Having square (aka isotropic) data will be easier to deal with in other programs.</w:t>
      </w:r>
    </w:p>
    <w:p w:rsidR="005E6F2C" w:rsidRDefault="005E6F2C" w:rsidP="005E6F2C">
      <w:pPr>
        <w:pStyle w:val="ListParagraph"/>
        <w:numPr>
          <w:ilvl w:val="1"/>
          <w:numId w:val="8"/>
        </w:numPr>
      </w:pPr>
      <w:r>
        <w:t>Try to pad black space somewhat evenly on each side of the femurs.</w:t>
      </w:r>
    </w:p>
    <w:p w:rsidR="005E6F2C" w:rsidRPr="0044102E" w:rsidRDefault="005E6F2C" w:rsidP="005E6F2C">
      <w:pPr>
        <w:pStyle w:val="ListParagraph"/>
        <w:numPr>
          <w:ilvl w:val="1"/>
          <w:numId w:val="8"/>
        </w:numPr>
      </w:pPr>
      <w:r>
        <w:t>Make sure that your chosen bounding box is, in fact, larger than all the femurs</w:t>
      </w:r>
    </w:p>
    <w:p w:rsidR="005E6F2C" w:rsidRDefault="005E6F2C" w:rsidP="005E6F2C">
      <w:pPr>
        <w:pStyle w:val="ListParagraph"/>
        <w:numPr>
          <w:ilvl w:val="0"/>
          <w:numId w:val="8"/>
        </w:numPr>
      </w:pPr>
      <w:r>
        <w:t>In Amira,</w:t>
      </w:r>
    </w:p>
    <w:p w:rsidR="005E6F2C" w:rsidRDefault="005E6F2C" w:rsidP="005E6F2C">
      <w:pPr>
        <w:pStyle w:val="ListParagraph"/>
        <w:numPr>
          <w:ilvl w:val="1"/>
          <w:numId w:val="8"/>
        </w:numPr>
      </w:pPr>
      <w:r>
        <w:t xml:space="preserve">Open any image set (I used </w:t>
      </w:r>
      <w:r w:rsidR="00D46CFC">
        <w:t>Amira’s</w:t>
      </w:r>
      <w:r>
        <w:t xml:space="preserve"> example lobus</w:t>
      </w:r>
      <w:r w:rsidR="00D46CFC">
        <w:t>.am</w:t>
      </w:r>
      <w:r>
        <w:t xml:space="preserve"> images)</w:t>
      </w:r>
    </w:p>
    <w:p w:rsidR="005E6F2C" w:rsidRDefault="005E6F2C" w:rsidP="005E6F2C">
      <w:pPr>
        <w:pStyle w:val="ListParagraph"/>
        <w:numPr>
          <w:ilvl w:val="1"/>
          <w:numId w:val="8"/>
        </w:numPr>
      </w:pPr>
      <w:r>
        <w:t xml:space="preserve">Set the bounding box of the images to the values you found in the previous step.  Use the command console to set the bounding box (command: lobus.am </w:t>
      </w:r>
      <w:proofErr w:type="spellStart"/>
      <w:r>
        <w:t>setBoundingBox</w:t>
      </w:r>
      <w:proofErr w:type="spellEnd"/>
      <w:r>
        <w:t xml:space="preserve"> </w:t>
      </w:r>
      <w:proofErr w:type="spellStart"/>
      <w:r>
        <w:t>xmin</w:t>
      </w:r>
      <w:proofErr w:type="spellEnd"/>
      <w:r>
        <w:t xml:space="preserve"> </w:t>
      </w:r>
      <w:proofErr w:type="spellStart"/>
      <w:r>
        <w:t>xmax</w:t>
      </w:r>
      <w:proofErr w:type="spellEnd"/>
      <w:r>
        <w:t xml:space="preserve"> </w:t>
      </w:r>
      <w:proofErr w:type="spellStart"/>
      <w:r>
        <w:t>ymin</w:t>
      </w:r>
      <w:proofErr w:type="spellEnd"/>
      <w:r>
        <w:t xml:space="preserve"> </w:t>
      </w:r>
      <w:proofErr w:type="spellStart"/>
      <w:r>
        <w:t>ymax</w:t>
      </w:r>
      <w:proofErr w:type="spellEnd"/>
      <w:r>
        <w:t xml:space="preserve"> </w:t>
      </w:r>
      <w:proofErr w:type="spellStart"/>
      <w:r>
        <w:t>zmin</w:t>
      </w:r>
      <w:proofErr w:type="spellEnd"/>
      <w:r>
        <w:t xml:space="preserve"> </w:t>
      </w:r>
      <w:proofErr w:type="spellStart"/>
      <w:r>
        <w:t>zmax</w:t>
      </w:r>
      <w:proofErr w:type="spellEnd"/>
      <w:r>
        <w:t>).</w:t>
      </w:r>
    </w:p>
    <w:p w:rsidR="005E6F2C" w:rsidRDefault="005E6F2C" w:rsidP="005E6F2C">
      <w:pPr>
        <w:pStyle w:val="ListParagraph"/>
        <w:numPr>
          <w:ilvl w:val="2"/>
          <w:numId w:val="8"/>
        </w:numPr>
      </w:pPr>
      <w:r>
        <w:t>I used -51 74 -70 55 -10 115 for the final set of femurs used</w:t>
      </w:r>
      <w:r w:rsidR="0044328E">
        <w:t xml:space="preserve"> </w:t>
      </w:r>
      <w:r>
        <w:t>in the 2012</w:t>
      </w:r>
      <w:r w:rsidR="00EC5A7C">
        <w:t xml:space="preserve"> femur </w:t>
      </w:r>
      <w:r>
        <w:t>paper.</w:t>
      </w:r>
    </w:p>
    <w:p w:rsidR="005E6F2C" w:rsidRDefault="005E6F2C" w:rsidP="005E6F2C">
      <w:pPr>
        <w:pStyle w:val="ListParagraph"/>
        <w:numPr>
          <w:ilvl w:val="1"/>
          <w:numId w:val="8"/>
        </w:numPr>
      </w:pPr>
      <w:r>
        <w:t>Resample the images to 512 x 512 x whatever will create isotropic voxel spacing.</w:t>
      </w:r>
    </w:p>
    <w:p w:rsidR="005E6F2C" w:rsidRDefault="005E6F2C" w:rsidP="005E6F2C">
      <w:pPr>
        <w:pStyle w:val="ListParagraph"/>
        <w:numPr>
          <w:ilvl w:val="2"/>
          <w:numId w:val="8"/>
        </w:numPr>
      </w:pPr>
      <w:r>
        <w:t xml:space="preserve">Do this by attaching </w:t>
      </w:r>
      <w:r w:rsidR="00B06D1D">
        <w:t>a</w:t>
      </w:r>
      <w:r>
        <w:t xml:space="preserve"> Resample module to the images.</w:t>
      </w:r>
    </w:p>
    <w:p w:rsidR="005E6F2C" w:rsidRDefault="005E6F2C" w:rsidP="005E6F2C">
      <w:pPr>
        <w:pStyle w:val="ListParagraph"/>
        <w:numPr>
          <w:ilvl w:val="2"/>
          <w:numId w:val="8"/>
        </w:numPr>
      </w:pPr>
      <w:r>
        <w:t>I chose 512 x 512 those values because they maintained good resolution but limited subsequent DICOM images to ~100MB/set.</w:t>
      </w:r>
    </w:p>
    <w:p w:rsidR="005E6F2C" w:rsidRDefault="005E6F2C" w:rsidP="005E6F2C">
      <w:pPr>
        <w:rPr>
          <w:b/>
        </w:rPr>
      </w:pPr>
    </w:p>
    <w:p w:rsidR="005E6F2C" w:rsidRPr="00B659DB" w:rsidRDefault="005E6F2C" w:rsidP="005E6F2C">
      <w:pPr>
        <w:rPr>
          <w:b/>
        </w:rPr>
      </w:pPr>
      <w:r w:rsidRPr="00B659DB">
        <w:rPr>
          <w:b/>
        </w:rPr>
        <w:t>Convert to DICOM Images</w:t>
      </w:r>
    </w:p>
    <w:p w:rsidR="005E6F2C" w:rsidRPr="0044102E" w:rsidRDefault="005E6F2C" w:rsidP="005E6F2C">
      <w:pPr>
        <w:pStyle w:val="ListParagraph"/>
        <w:numPr>
          <w:ilvl w:val="0"/>
          <w:numId w:val="15"/>
        </w:numPr>
      </w:pPr>
      <w:r>
        <w:lastRenderedPageBreak/>
        <w:t xml:space="preserve">Attach a </w:t>
      </w:r>
      <w:proofErr w:type="spellStart"/>
      <w:r>
        <w:t>ScanConvertSurface</w:t>
      </w:r>
      <w:proofErr w:type="spellEnd"/>
      <w:r w:rsidR="00B06D1D">
        <w:t xml:space="preserve"> to the surface that has been cropped and aligned to the master.</w:t>
      </w:r>
    </w:p>
    <w:p w:rsidR="005E6F2C" w:rsidRPr="0044102E" w:rsidRDefault="005E6F2C" w:rsidP="005E6F2C">
      <w:pPr>
        <w:pStyle w:val="ListParagraph"/>
        <w:numPr>
          <w:ilvl w:val="0"/>
          <w:numId w:val="15"/>
        </w:numPr>
      </w:pPr>
      <w:r>
        <w:t xml:space="preserve">Assign the Field of </w:t>
      </w:r>
      <w:proofErr w:type="spellStart"/>
      <w:r>
        <w:t>ScanConvertSurface</w:t>
      </w:r>
      <w:proofErr w:type="spellEnd"/>
      <w:r>
        <w:t xml:space="preserve"> to the image stack that has the desired dimensions and bounding box.</w:t>
      </w:r>
    </w:p>
    <w:p w:rsidR="005E6F2C" w:rsidRDefault="005E6F2C" w:rsidP="005E6F2C">
      <w:pPr>
        <w:pStyle w:val="ListParagraph"/>
        <w:numPr>
          <w:ilvl w:val="0"/>
          <w:numId w:val="15"/>
        </w:numPr>
      </w:pPr>
      <w:r>
        <w:t>Click Apply</w:t>
      </w:r>
    </w:p>
    <w:p w:rsidR="005E6F2C" w:rsidRPr="0044102E" w:rsidRDefault="005E6F2C" w:rsidP="005E6F2C">
      <w:pPr>
        <w:pStyle w:val="ListParagraph"/>
        <w:numPr>
          <w:ilvl w:val="1"/>
          <w:numId w:val="15"/>
        </w:numPr>
      </w:pPr>
      <w:r>
        <w:t>The result should be a label field with the dimensions and bounding box you specified.</w:t>
      </w:r>
    </w:p>
    <w:p w:rsidR="005E6F2C" w:rsidRDefault="005E6F2C" w:rsidP="005E6F2C">
      <w:pPr>
        <w:pStyle w:val="ListParagraph"/>
        <w:numPr>
          <w:ilvl w:val="0"/>
          <w:numId w:val="15"/>
        </w:numPr>
      </w:pPr>
      <w:r>
        <w:t>Save the label field in DICOM format.  Use a separate subfolder for each femur.</w:t>
      </w:r>
    </w:p>
    <w:p w:rsidR="00F419FA" w:rsidRDefault="00F419FA" w:rsidP="00AD0139"/>
    <w:p w:rsidR="00F419FA" w:rsidRDefault="00F419FA" w:rsidP="00AD0139">
      <w:r>
        <w:t xml:space="preserve">NOTE: Instructions for the next steps assume that you are running them on a </w:t>
      </w:r>
      <w:proofErr w:type="gramStart"/>
      <w:r w:rsidR="001328BD">
        <w:t>Unix</w:t>
      </w:r>
      <w:proofErr w:type="gramEnd"/>
      <w:r>
        <w:t xml:space="preserve"> system.  </w:t>
      </w:r>
      <w:r w:rsidR="001328BD">
        <w:t xml:space="preserve">Windows executables are also available and may be useful if the </w:t>
      </w:r>
      <w:proofErr w:type="gramStart"/>
      <w:r w:rsidR="001328BD">
        <w:t>Unix</w:t>
      </w:r>
      <w:proofErr w:type="gramEnd"/>
      <w:r w:rsidR="001328BD">
        <w:t xml:space="preserve"> binaries are not compiled for your specific system.  For Windows, </w:t>
      </w:r>
      <w:r>
        <w:t xml:space="preserve">the process will be very similar – just </w:t>
      </w:r>
      <w:r w:rsidR="001328BD">
        <w:t>change slashes from /</w:t>
      </w:r>
      <w:r>
        <w:t xml:space="preserve"> to </w:t>
      </w:r>
      <w:r w:rsidR="001328BD">
        <w:t>\ and add .exe.</w:t>
      </w:r>
    </w:p>
    <w:p w:rsidR="001A512B" w:rsidRDefault="001A512B" w:rsidP="001A512B"/>
    <w:p w:rsidR="001A512B" w:rsidRPr="00AD0139" w:rsidRDefault="001A512B" w:rsidP="001A512B">
      <w:pPr>
        <w:rPr>
          <w:b/>
        </w:rPr>
      </w:pPr>
      <w:r w:rsidRPr="00AD0139">
        <w:rPr>
          <w:b/>
        </w:rPr>
        <w:t>Convert from DICOM to NRRD</w:t>
      </w:r>
    </w:p>
    <w:p w:rsidR="001A512B" w:rsidRDefault="001A512B" w:rsidP="001A512B">
      <w:pPr>
        <w:pStyle w:val="ListParagraph"/>
        <w:numPr>
          <w:ilvl w:val="0"/>
          <w:numId w:val="16"/>
        </w:numPr>
      </w:pPr>
      <w:r>
        <w:t>Begin with DICOM files for each subject</w:t>
      </w:r>
    </w:p>
    <w:p w:rsidR="001A512B" w:rsidRDefault="001A512B" w:rsidP="001A512B">
      <w:pPr>
        <w:pStyle w:val="ListParagraph"/>
        <w:numPr>
          <w:ilvl w:val="1"/>
          <w:numId w:val="16"/>
        </w:numPr>
      </w:pPr>
      <w:r>
        <w:t xml:space="preserve">For </w:t>
      </w:r>
      <w:del w:id="0" w:author="Mike Harris" w:date="2014-10-20T09:57:00Z">
        <w:r w:rsidDel="00506707">
          <w:delText xml:space="preserve">CMBBE </w:delText>
        </w:r>
      </w:del>
      <w:ins w:id="1" w:author="Mike Harris" w:date="2014-10-20T09:57:00Z">
        <w:r w:rsidR="00506707">
          <w:t>JOR</w:t>
        </w:r>
        <w:r w:rsidR="00506707">
          <w:t xml:space="preserve"> </w:t>
        </w:r>
      </w:ins>
      <w:r>
        <w:t>2012 paper they are located at /</w:t>
      </w:r>
      <w:proofErr w:type="spellStart"/>
      <w:r>
        <w:t>usr</w:t>
      </w:r>
      <w:proofErr w:type="spellEnd"/>
      <w:r>
        <w:t>/</w:t>
      </w:r>
      <w:proofErr w:type="spellStart"/>
      <w:r>
        <w:t>sci</w:t>
      </w:r>
      <w:proofErr w:type="spellEnd"/>
      <w:r>
        <w:t>/projects/hip/</w:t>
      </w:r>
      <w:proofErr w:type="spellStart"/>
      <w:r>
        <w:t>SSM_Project</w:t>
      </w:r>
      <w:proofErr w:type="spellEnd"/>
      <w:r>
        <w:t>/</w:t>
      </w:r>
      <w:r w:rsidR="00EC5A7C">
        <w:t>FemurSSM_2012</w:t>
      </w:r>
      <w:r>
        <w:t xml:space="preserve">_paper/ and then under </w:t>
      </w:r>
      <w:proofErr w:type="spellStart"/>
      <w:r>
        <w:t>DOD_controls</w:t>
      </w:r>
      <w:proofErr w:type="spellEnd"/>
      <w:r>
        <w:t>/</w:t>
      </w:r>
      <w:proofErr w:type="spellStart"/>
      <w:r>
        <w:t>scanconverted_volumes</w:t>
      </w:r>
      <w:proofErr w:type="spellEnd"/>
      <w:r>
        <w:t xml:space="preserve"> and similar folders for </w:t>
      </w:r>
      <w:proofErr w:type="spellStart"/>
      <w:r>
        <w:t>IHC_cam</w:t>
      </w:r>
      <w:proofErr w:type="spellEnd"/>
      <w:r>
        <w:t xml:space="preserve">, </w:t>
      </w:r>
      <w:proofErr w:type="spellStart"/>
      <w:r>
        <w:t>NIH_cam</w:t>
      </w:r>
      <w:proofErr w:type="spellEnd"/>
      <w:r>
        <w:t xml:space="preserve">, </w:t>
      </w:r>
      <w:proofErr w:type="spellStart"/>
      <w:r>
        <w:t>NIH_controls</w:t>
      </w:r>
      <w:proofErr w:type="spellEnd"/>
    </w:p>
    <w:p w:rsidR="001A512B" w:rsidRDefault="001A512B" w:rsidP="001A512B">
      <w:pPr>
        <w:pStyle w:val="ListParagraph"/>
        <w:numPr>
          <w:ilvl w:val="0"/>
          <w:numId w:val="16"/>
        </w:numPr>
      </w:pPr>
      <w:r>
        <w:t>Edit parameter file DICOMToNRRD.xml</w:t>
      </w:r>
    </w:p>
    <w:p w:rsidR="001A512B" w:rsidRDefault="001A512B" w:rsidP="001A512B">
      <w:pPr>
        <w:pStyle w:val="ListParagraph"/>
        <w:numPr>
          <w:ilvl w:val="1"/>
          <w:numId w:val="16"/>
        </w:numPr>
      </w:pPr>
      <w:r>
        <w:t xml:space="preserve">If the DICOM files are isotropic (or at least equally spaced in </w:t>
      </w:r>
      <w:proofErr w:type="spellStart"/>
      <w:r>
        <w:t>xy</w:t>
      </w:r>
      <w:proofErr w:type="spellEnd"/>
      <w:r>
        <w:t xml:space="preserve">) then it shouldn’t matter if you have the </w:t>
      </w:r>
      <w:proofErr w:type="spellStart"/>
      <w:r>
        <w:t>swapXY</w:t>
      </w:r>
      <w:proofErr w:type="spellEnd"/>
      <w:r>
        <w:t xml:space="preserve"> flag </w:t>
      </w:r>
      <w:r w:rsidR="00EC5A7C">
        <w:t xml:space="preserve">is </w:t>
      </w:r>
      <w:r>
        <w:t>on or not.</w:t>
      </w:r>
    </w:p>
    <w:p w:rsidR="001A512B" w:rsidRDefault="001A512B" w:rsidP="001A512B">
      <w:pPr>
        <w:pStyle w:val="ListParagraph"/>
        <w:numPr>
          <w:ilvl w:val="1"/>
          <w:numId w:val="16"/>
        </w:numPr>
      </w:pPr>
      <w:r>
        <w:t>Change the inputs to point to each of the directories where the DICOM files are located.</w:t>
      </w:r>
    </w:p>
    <w:p w:rsidR="001A512B" w:rsidRDefault="001A512B" w:rsidP="001A512B">
      <w:pPr>
        <w:pStyle w:val="ListParagraph"/>
        <w:numPr>
          <w:ilvl w:val="2"/>
          <w:numId w:val="16"/>
        </w:numPr>
      </w:pPr>
      <w:r>
        <w:t>Ex</w:t>
      </w:r>
      <w:proofErr w:type="gramStart"/>
      <w:r>
        <w:t>. .</w:t>
      </w:r>
      <w:proofErr w:type="gramEnd"/>
      <w:r>
        <w:t>/</w:t>
      </w:r>
      <w:proofErr w:type="spellStart"/>
      <w:r>
        <w:t>DOD_controls</w:t>
      </w:r>
      <w:proofErr w:type="spellEnd"/>
      <w:r>
        <w:t>/</w:t>
      </w:r>
      <w:proofErr w:type="spellStart"/>
      <w:r>
        <w:t>scanconverted_volumes</w:t>
      </w:r>
      <w:proofErr w:type="spellEnd"/>
      <w:r>
        <w:t>/dod_n03_R</w:t>
      </w:r>
    </w:p>
    <w:p w:rsidR="001A512B" w:rsidRDefault="001A512B" w:rsidP="001A512B">
      <w:pPr>
        <w:pStyle w:val="ListParagraph"/>
        <w:numPr>
          <w:ilvl w:val="2"/>
          <w:numId w:val="16"/>
        </w:numPr>
      </w:pPr>
      <w:r>
        <w:t>Ex</w:t>
      </w:r>
      <w:proofErr w:type="gramStart"/>
      <w:r>
        <w:t>. .</w:t>
      </w:r>
      <w:proofErr w:type="gramEnd"/>
      <w:r>
        <w:t>/</w:t>
      </w:r>
      <w:proofErr w:type="spellStart"/>
      <w:r>
        <w:t>IHC_cam_patients</w:t>
      </w:r>
      <w:proofErr w:type="spellEnd"/>
      <w:r>
        <w:t>/</w:t>
      </w:r>
      <w:proofErr w:type="spellStart"/>
      <w:r>
        <w:t>scanconverted_volumes</w:t>
      </w:r>
      <w:proofErr w:type="spellEnd"/>
      <w:r>
        <w:t>/IHC05_R</w:t>
      </w:r>
    </w:p>
    <w:p w:rsidR="001A512B" w:rsidRDefault="001A512B" w:rsidP="001A512B">
      <w:pPr>
        <w:pStyle w:val="ListParagraph"/>
        <w:numPr>
          <w:ilvl w:val="1"/>
          <w:numId w:val="16"/>
        </w:numPr>
      </w:pPr>
      <w:r>
        <w:t>Change the outputs so all NRRDs will be located in one directory</w:t>
      </w:r>
    </w:p>
    <w:p w:rsidR="001A512B" w:rsidRDefault="001A512B" w:rsidP="001A512B">
      <w:pPr>
        <w:pStyle w:val="ListParagraph"/>
        <w:numPr>
          <w:ilvl w:val="2"/>
          <w:numId w:val="16"/>
        </w:numPr>
      </w:pPr>
      <w:r>
        <w:t>Ex</w:t>
      </w:r>
      <w:proofErr w:type="gramStart"/>
      <w:r>
        <w:t>. .</w:t>
      </w:r>
      <w:proofErr w:type="gramEnd"/>
      <w:r>
        <w:t>/</w:t>
      </w:r>
      <w:proofErr w:type="spellStart"/>
      <w:r>
        <w:t>nrrd_volumes</w:t>
      </w:r>
      <w:proofErr w:type="spellEnd"/>
      <w:r>
        <w:t>/dod_n03_R.nrrd</w:t>
      </w:r>
    </w:p>
    <w:p w:rsidR="001A512B" w:rsidRDefault="001A512B" w:rsidP="001A512B">
      <w:pPr>
        <w:pStyle w:val="ListParagraph"/>
        <w:numPr>
          <w:ilvl w:val="0"/>
          <w:numId w:val="16"/>
        </w:numPr>
      </w:pPr>
      <w:r>
        <w:t xml:space="preserve">Run the </w:t>
      </w:r>
      <w:proofErr w:type="spellStart"/>
      <w:r w:rsidRPr="00AD0139">
        <w:t>ConvertDICOM</w:t>
      </w:r>
      <w:proofErr w:type="spellEnd"/>
      <w:r w:rsidRPr="00AD0139">
        <w:t xml:space="preserve"> executable</w:t>
      </w:r>
    </w:p>
    <w:p w:rsidR="001A512B" w:rsidRDefault="001A512B" w:rsidP="001A512B">
      <w:pPr>
        <w:pStyle w:val="ListParagraph"/>
        <w:numPr>
          <w:ilvl w:val="1"/>
          <w:numId w:val="16"/>
        </w:numPr>
      </w:pPr>
      <w:r>
        <w:t xml:space="preserve">From the </w:t>
      </w:r>
      <w:r w:rsidR="00EC5A7C">
        <w:t>FemurSSM_2012</w:t>
      </w:r>
      <w:r>
        <w:t xml:space="preserve">_paper/ folder: </w:t>
      </w:r>
      <w:r w:rsidR="00EC5A7C">
        <w:t xml:space="preserve">                 </w:t>
      </w:r>
      <w:r w:rsidRPr="00AD0139">
        <w:rPr>
          <w:b/>
        </w:rPr>
        <w:t>Executables/</w:t>
      </w:r>
      <w:r w:rsidR="00273756" w:rsidRPr="00AD0139">
        <w:rPr>
          <w:b/>
        </w:rPr>
        <w:t>Tools/</w:t>
      </w:r>
      <w:proofErr w:type="spellStart"/>
      <w:r w:rsidRPr="00AD0139">
        <w:rPr>
          <w:b/>
        </w:rPr>
        <w:t>ConvertDICOM</w:t>
      </w:r>
      <w:proofErr w:type="spellEnd"/>
      <w:r w:rsidRPr="00AD0139">
        <w:rPr>
          <w:b/>
        </w:rPr>
        <w:t xml:space="preserve"> </w:t>
      </w:r>
      <w:proofErr w:type="spellStart"/>
      <w:r w:rsidRPr="00AD0139">
        <w:rPr>
          <w:b/>
        </w:rPr>
        <w:t>paramfiles</w:t>
      </w:r>
      <w:proofErr w:type="spellEnd"/>
      <w:r w:rsidRPr="00AD0139">
        <w:rPr>
          <w:b/>
        </w:rPr>
        <w:t>/DICOMToNRRD.xml</w:t>
      </w:r>
    </w:p>
    <w:p w:rsidR="00CF7553" w:rsidRDefault="00CF7553" w:rsidP="00CF7553"/>
    <w:p w:rsidR="00822285" w:rsidRDefault="00CF7553" w:rsidP="00CF7553">
      <w:pPr>
        <w:rPr>
          <w:ins w:id="2" w:author="Mike Harris" w:date="2014-10-20T10:45:00Z"/>
          <w:b/>
        </w:rPr>
      </w:pPr>
      <w:proofErr w:type="spellStart"/>
      <w:r w:rsidRPr="00AD0139">
        <w:rPr>
          <w:b/>
        </w:rPr>
        <w:t>AutoCrop</w:t>
      </w:r>
      <w:proofErr w:type="spellEnd"/>
      <w:r w:rsidRPr="00AD0139">
        <w:rPr>
          <w:b/>
        </w:rPr>
        <w:t xml:space="preserve"> </w:t>
      </w:r>
      <w:r w:rsidR="00F002CE" w:rsidRPr="00AD0139">
        <w:rPr>
          <w:b/>
        </w:rPr>
        <w:t xml:space="preserve">by </w:t>
      </w:r>
      <w:r w:rsidR="00144475" w:rsidRPr="00AD0139">
        <w:rPr>
          <w:b/>
        </w:rPr>
        <w:t>C</w:t>
      </w:r>
      <w:r w:rsidR="00F002CE" w:rsidRPr="00AD0139">
        <w:rPr>
          <w:b/>
        </w:rPr>
        <w:t xml:space="preserve">entering and </w:t>
      </w:r>
      <w:r w:rsidR="00144475" w:rsidRPr="00AD0139">
        <w:rPr>
          <w:b/>
        </w:rPr>
        <w:t>T</w:t>
      </w:r>
      <w:r w:rsidR="00F002CE" w:rsidRPr="00AD0139">
        <w:rPr>
          <w:b/>
        </w:rPr>
        <w:t xml:space="preserve">rimming </w:t>
      </w:r>
      <w:r w:rsidR="00144475" w:rsidRPr="00AD0139">
        <w:rPr>
          <w:b/>
        </w:rPr>
        <w:t>B</w:t>
      </w:r>
      <w:r w:rsidR="00F002CE" w:rsidRPr="00AD0139">
        <w:rPr>
          <w:b/>
        </w:rPr>
        <w:t xml:space="preserve">ounding </w:t>
      </w:r>
      <w:r w:rsidR="00144475" w:rsidRPr="00AD0139">
        <w:rPr>
          <w:b/>
        </w:rPr>
        <w:t>B</w:t>
      </w:r>
      <w:r w:rsidR="00F002CE" w:rsidRPr="00AD0139">
        <w:rPr>
          <w:b/>
        </w:rPr>
        <w:t>oxes</w:t>
      </w:r>
      <w:ins w:id="3" w:author="Mike Harris" w:date="2014-10-20T10:43:00Z">
        <w:r w:rsidR="00822285">
          <w:rPr>
            <w:b/>
          </w:rPr>
          <w:t xml:space="preserve"> </w:t>
        </w:r>
      </w:ins>
    </w:p>
    <w:p w:rsidR="00CF7553" w:rsidRPr="00AD0139" w:rsidRDefault="00822285" w:rsidP="00CF7553">
      <w:pPr>
        <w:rPr>
          <w:b/>
        </w:rPr>
      </w:pPr>
      <w:ins w:id="4" w:author="Mike Harris" w:date="2014-10-20T10:45:00Z">
        <w:r>
          <w:rPr>
            <w:b/>
          </w:rPr>
          <w:t xml:space="preserve">NOTE: </w:t>
        </w:r>
      </w:ins>
      <w:ins w:id="5" w:author="Mike Harris" w:date="2014-10-20T10:43:00Z">
        <w:r>
          <w:rPr>
            <w:b/>
          </w:rPr>
          <w:t>this step seems redundant since I previously aligned all the surfaces and they are fairly well centered in the bounding box.  It also seems a bit strange that there is this centering and</w:t>
        </w:r>
      </w:ins>
      <w:ins w:id="6" w:author="Mike Harris" w:date="2014-10-20T10:45:00Z">
        <w:r>
          <w:rPr>
            <w:b/>
          </w:rPr>
          <w:t xml:space="preserve"> </w:t>
        </w:r>
      </w:ins>
      <w:ins w:id="7" w:author="Mike Harris" w:date="2014-10-20T10:43:00Z">
        <w:r>
          <w:rPr>
            <w:b/>
          </w:rPr>
          <w:t xml:space="preserve">trimming step followed by a padding step, especially since I do those things myself in Amira. </w:t>
        </w:r>
      </w:ins>
      <w:ins w:id="8" w:author="Mike Harris" w:date="2014-10-20T10:44:00Z">
        <w:r>
          <w:rPr>
            <w:b/>
          </w:rPr>
          <w:t>–</w:t>
        </w:r>
      </w:ins>
      <w:ins w:id="9" w:author="Mike Harris" w:date="2014-10-20T10:43:00Z">
        <w:r>
          <w:rPr>
            <w:b/>
          </w:rPr>
          <w:t xml:space="preserve"> Talk </w:t>
        </w:r>
      </w:ins>
      <w:ins w:id="10" w:author="Mike Harris" w:date="2014-10-20T10:44:00Z">
        <w:r>
          <w:rPr>
            <w:b/>
          </w:rPr>
          <w:t>with developers to see if this is a needed step</w:t>
        </w:r>
      </w:ins>
      <w:ins w:id="11" w:author="Mike Harris" w:date="2014-10-20T10:45:00Z">
        <w:r>
          <w:rPr>
            <w:b/>
          </w:rPr>
          <w:t>.</w:t>
        </w:r>
      </w:ins>
    </w:p>
    <w:p w:rsidR="00F002CE" w:rsidRDefault="00EC5A7C" w:rsidP="00F002CE">
      <w:pPr>
        <w:pStyle w:val="ListParagraph"/>
        <w:numPr>
          <w:ilvl w:val="0"/>
          <w:numId w:val="21"/>
        </w:numPr>
      </w:pPr>
      <w:r>
        <w:t xml:space="preserve">NOTE: </w:t>
      </w:r>
      <w:r w:rsidR="00F002CE">
        <w:t xml:space="preserve">This step will save a lot of </w:t>
      </w:r>
      <w:r w:rsidR="006648CD">
        <w:t xml:space="preserve">computational </w:t>
      </w:r>
      <w:r w:rsidR="00F002CE">
        <w:t>pr</w:t>
      </w:r>
      <w:r w:rsidR="00144475">
        <w:t>o</w:t>
      </w:r>
      <w:r w:rsidR="00F002CE">
        <w:t xml:space="preserve">cessing time by removing excess space around the femurs.  This step basically centers the bounding boxes </w:t>
      </w:r>
      <w:r w:rsidR="00144475">
        <w:t>on</w:t>
      </w:r>
      <w:r w:rsidR="00F002CE">
        <w:t xml:space="preserve"> the femurs.</w:t>
      </w:r>
    </w:p>
    <w:p w:rsidR="00EB5798" w:rsidRDefault="00F002CE" w:rsidP="00F002CE">
      <w:pPr>
        <w:pStyle w:val="ListParagraph"/>
        <w:numPr>
          <w:ilvl w:val="0"/>
          <w:numId w:val="21"/>
        </w:numPr>
      </w:pPr>
      <w:r>
        <w:t xml:space="preserve">Edit the parameter file called </w:t>
      </w:r>
      <w:r w:rsidR="00EC5A7C">
        <w:t>A</w:t>
      </w:r>
      <w:r>
        <w:t>uto</w:t>
      </w:r>
      <w:r w:rsidR="00EC5A7C">
        <w:t>C</w:t>
      </w:r>
      <w:r>
        <w:t xml:space="preserve">rop.xml </w:t>
      </w:r>
    </w:p>
    <w:p w:rsidR="00EB5798" w:rsidRDefault="00EB5798" w:rsidP="00AD0139">
      <w:pPr>
        <w:pStyle w:val="ListParagraph"/>
        <w:numPr>
          <w:ilvl w:val="1"/>
          <w:numId w:val="21"/>
        </w:numPr>
      </w:pPr>
      <w:r>
        <w:t xml:space="preserve">Make sure input files are coming from the </w:t>
      </w:r>
      <w:proofErr w:type="spellStart"/>
      <w:r>
        <w:t>nrrd_volumes</w:t>
      </w:r>
      <w:proofErr w:type="spellEnd"/>
      <w:r>
        <w:t>/ folder.</w:t>
      </w:r>
    </w:p>
    <w:p w:rsidR="00EB5798" w:rsidRDefault="00EB5798" w:rsidP="00AD0139">
      <w:pPr>
        <w:pStyle w:val="ListParagraph"/>
        <w:numPr>
          <w:ilvl w:val="1"/>
          <w:numId w:val="21"/>
        </w:numPr>
      </w:pPr>
      <w:r>
        <w:t>S</w:t>
      </w:r>
      <w:r w:rsidR="00F002CE">
        <w:t>et &lt;</w:t>
      </w:r>
      <w:proofErr w:type="spellStart"/>
      <w:r w:rsidR="00F002CE">
        <w:t>centervolume</w:t>
      </w:r>
      <w:proofErr w:type="spellEnd"/>
      <w:r w:rsidR="00F002CE">
        <w:t xml:space="preserve">&gt; to 1 </w:t>
      </w:r>
    </w:p>
    <w:p w:rsidR="00F002CE" w:rsidRDefault="00EB5798" w:rsidP="00AD0139">
      <w:pPr>
        <w:pStyle w:val="ListParagraph"/>
        <w:numPr>
          <w:ilvl w:val="1"/>
          <w:numId w:val="21"/>
        </w:numPr>
      </w:pPr>
      <w:r>
        <w:lastRenderedPageBreak/>
        <w:t xml:space="preserve">Set </w:t>
      </w:r>
      <w:r w:rsidR="00F002CE">
        <w:t>&lt;</w:t>
      </w:r>
      <w:proofErr w:type="spellStart"/>
      <w:r w:rsidR="00F002CE">
        <w:t>foregroundvalue</w:t>
      </w:r>
      <w:proofErr w:type="spellEnd"/>
      <w:r w:rsidR="00F002CE">
        <w:t xml:space="preserve">&gt; to 1.  This is an intensity value (for us it is 1 because our data only have femur = 1 and background = 0).  The </w:t>
      </w:r>
      <w:proofErr w:type="spellStart"/>
      <w:r w:rsidR="00F002CE">
        <w:t>AutoCrop</w:t>
      </w:r>
      <w:proofErr w:type="spellEnd"/>
      <w:r w:rsidR="00F002CE">
        <w:t xml:space="preserve"> will then search for the </w:t>
      </w:r>
      <w:r w:rsidR="00144475">
        <w:t>largest</w:t>
      </w:r>
      <w:r w:rsidR="00F002CE">
        <w:t xml:space="preserve"> connected </w:t>
      </w:r>
      <w:r w:rsidR="00144475">
        <w:t>component</w:t>
      </w:r>
      <w:r w:rsidR="00F002CE">
        <w:t xml:space="preserve"> in each direction associated with this intensity value.  It does this for each femur (starting at the lower left corner of each) and finds the smallest necessary dimensions for the entire group.  This is kind of similar to what was done manually in Amira to choose a uniform bounding box.</w:t>
      </w:r>
    </w:p>
    <w:p w:rsidR="00F002CE" w:rsidRPr="00AD0139" w:rsidRDefault="00F002CE" w:rsidP="00F002CE">
      <w:pPr>
        <w:pStyle w:val="ListParagraph"/>
        <w:numPr>
          <w:ilvl w:val="0"/>
          <w:numId w:val="21"/>
        </w:numPr>
      </w:pPr>
      <w:r>
        <w:t xml:space="preserve">Run the </w:t>
      </w:r>
      <w:proofErr w:type="spellStart"/>
      <w:r w:rsidRPr="00AD0139">
        <w:t>AutoCrop</w:t>
      </w:r>
      <w:r w:rsidR="00273756" w:rsidRPr="00AD0139">
        <w:t>Volumes</w:t>
      </w:r>
      <w:proofErr w:type="spellEnd"/>
      <w:r w:rsidR="00273756" w:rsidRPr="00AD0139">
        <w:t xml:space="preserve"> executable</w:t>
      </w:r>
    </w:p>
    <w:p w:rsidR="006648CD" w:rsidRPr="006648CD" w:rsidRDefault="006648CD" w:rsidP="00AD0139">
      <w:pPr>
        <w:pStyle w:val="ListParagraph"/>
        <w:numPr>
          <w:ilvl w:val="1"/>
          <w:numId w:val="21"/>
        </w:numPr>
      </w:pPr>
      <w:r w:rsidRPr="00AD0139">
        <w:t xml:space="preserve">From the </w:t>
      </w:r>
      <w:r w:rsidR="00E52AFC">
        <w:t>FemurSSM_2012</w:t>
      </w:r>
      <w:r w:rsidRPr="00AD0139">
        <w:t xml:space="preserve">_paper/ folder: </w:t>
      </w:r>
      <w:r w:rsidR="00E52AFC">
        <w:t xml:space="preserve">                                             </w:t>
      </w:r>
      <w:r w:rsidRPr="00E52AFC">
        <w:rPr>
          <w:b/>
        </w:rPr>
        <w:t>Executables/Tools/</w:t>
      </w:r>
      <w:proofErr w:type="spellStart"/>
      <w:r w:rsidRPr="00E52AFC">
        <w:rPr>
          <w:b/>
        </w:rPr>
        <w:t>AutoCropVolumes</w:t>
      </w:r>
      <w:proofErr w:type="spellEnd"/>
      <w:r w:rsidRPr="00E52AFC">
        <w:rPr>
          <w:b/>
        </w:rPr>
        <w:t xml:space="preserve"> </w:t>
      </w:r>
      <w:proofErr w:type="spellStart"/>
      <w:r w:rsidRPr="00E52AFC">
        <w:rPr>
          <w:b/>
        </w:rPr>
        <w:t>paramfiles</w:t>
      </w:r>
      <w:proofErr w:type="spellEnd"/>
      <w:r w:rsidRPr="00E52AFC">
        <w:rPr>
          <w:b/>
        </w:rPr>
        <w:t>/AutoCrop.xml</w:t>
      </w:r>
    </w:p>
    <w:p w:rsidR="00B01DEB" w:rsidRPr="00144475" w:rsidRDefault="00B01DEB" w:rsidP="00F002CE">
      <w:pPr>
        <w:pStyle w:val="ListParagraph"/>
        <w:numPr>
          <w:ilvl w:val="0"/>
          <w:numId w:val="21"/>
        </w:numPr>
      </w:pPr>
      <w:r w:rsidRPr="00AD0139">
        <w:t>This will create new NRRD files in a cropped folder</w:t>
      </w:r>
    </w:p>
    <w:p w:rsidR="001A512B" w:rsidRDefault="001A512B" w:rsidP="001A512B"/>
    <w:p w:rsidR="001A512B" w:rsidRPr="00AD0139" w:rsidRDefault="006648CD" w:rsidP="001A512B">
      <w:pPr>
        <w:rPr>
          <w:b/>
        </w:rPr>
      </w:pPr>
      <w:r>
        <w:rPr>
          <w:b/>
        </w:rPr>
        <w:t xml:space="preserve">Resample to </w:t>
      </w:r>
      <w:r w:rsidR="00F002CE" w:rsidRPr="00AD0139">
        <w:rPr>
          <w:b/>
        </w:rPr>
        <w:t xml:space="preserve">Truncate the Voxel </w:t>
      </w:r>
      <w:r w:rsidRPr="00AD0139">
        <w:rPr>
          <w:b/>
        </w:rPr>
        <w:t>Spac</w:t>
      </w:r>
      <w:r>
        <w:rPr>
          <w:b/>
        </w:rPr>
        <w:t>ing</w:t>
      </w:r>
      <w:r w:rsidRPr="00AD0139">
        <w:rPr>
          <w:b/>
        </w:rPr>
        <w:t xml:space="preserve"> </w:t>
      </w:r>
      <w:r w:rsidR="00F002CE" w:rsidRPr="00AD0139">
        <w:rPr>
          <w:b/>
        </w:rPr>
        <w:t>to 2 Decimal Places</w:t>
      </w:r>
    </w:p>
    <w:p w:rsidR="001A512B" w:rsidRDefault="00E52AFC" w:rsidP="001A512B">
      <w:pPr>
        <w:pStyle w:val="ListParagraph"/>
        <w:numPr>
          <w:ilvl w:val="0"/>
          <w:numId w:val="17"/>
        </w:numPr>
      </w:pPr>
      <w:r>
        <w:t xml:space="preserve">NOTE: </w:t>
      </w:r>
      <w:proofErr w:type="spellStart"/>
      <w:r w:rsidR="00B01DEB">
        <w:t>ShapeWorksRun</w:t>
      </w:r>
      <w:proofErr w:type="spellEnd"/>
      <w:r w:rsidR="00B01DEB">
        <w:t xml:space="preserve"> will only consider the first two decimal places.  There may be small differences</w:t>
      </w:r>
      <w:r w:rsidR="00144475">
        <w:t xml:space="preserve"> </w:t>
      </w:r>
      <w:r w:rsidR="00B01DEB">
        <w:t xml:space="preserve">in voxel spacing beyond two decimal places; this </w:t>
      </w:r>
      <w:r>
        <w:t xml:space="preserve">step </w:t>
      </w:r>
      <w:r w:rsidR="00B01DEB">
        <w:t xml:space="preserve">just makes sure that those </w:t>
      </w:r>
      <w:r w:rsidR="00144475">
        <w:t>discrepancies</w:t>
      </w:r>
      <w:r w:rsidR="00B01DEB">
        <w:t xml:space="preserve"> are eliminated and the voxels are really the same size.  This will eliminate the “out of bounds” errors that we used to get in past versions of </w:t>
      </w:r>
      <w:proofErr w:type="spellStart"/>
      <w:r w:rsidR="00B01DEB">
        <w:t>ShapeWorks</w:t>
      </w:r>
      <w:proofErr w:type="spellEnd"/>
      <w:r w:rsidR="00B01DEB">
        <w:t>.</w:t>
      </w:r>
    </w:p>
    <w:p w:rsidR="00551388" w:rsidRDefault="00551388" w:rsidP="001A512B">
      <w:pPr>
        <w:pStyle w:val="ListParagraph"/>
        <w:numPr>
          <w:ilvl w:val="0"/>
          <w:numId w:val="17"/>
        </w:numPr>
      </w:pPr>
      <w:r>
        <w:t>Edit the parameter file ResampleNRRD.xml</w:t>
      </w:r>
    </w:p>
    <w:p w:rsidR="00551388" w:rsidRDefault="00E52AFC" w:rsidP="00551388">
      <w:pPr>
        <w:pStyle w:val="ListParagraph"/>
        <w:numPr>
          <w:ilvl w:val="1"/>
          <w:numId w:val="17"/>
        </w:numPr>
      </w:pPr>
      <w:r>
        <w:t>Make sure inputs are coming from the cropped/ folder</w:t>
      </w:r>
    </w:p>
    <w:p w:rsidR="00E52AFC" w:rsidRDefault="00E52AFC" w:rsidP="00AD0139">
      <w:pPr>
        <w:pStyle w:val="ListParagraph"/>
        <w:numPr>
          <w:ilvl w:val="2"/>
          <w:numId w:val="17"/>
        </w:numPr>
      </w:pPr>
      <w:r>
        <w:t>Ex</w:t>
      </w:r>
      <w:proofErr w:type="gramStart"/>
      <w:r>
        <w:t>. .</w:t>
      </w:r>
      <w:proofErr w:type="gramEnd"/>
      <w:r>
        <w:t>/cropped/dod_n03_R.nrrd</w:t>
      </w:r>
    </w:p>
    <w:p w:rsidR="00E52AFC" w:rsidRDefault="00E52AFC" w:rsidP="00551388">
      <w:pPr>
        <w:pStyle w:val="ListParagraph"/>
        <w:numPr>
          <w:ilvl w:val="1"/>
          <w:numId w:val="17"/>
        </w:numPr>
      </w:pPr>
      <w:r>
        <w:t>Make sure outputs are put in a resampled/ folder</w:t>
      </w:r>
    </w:p>
    <w:p w:rsidR="00E52AFC" w:rsidRDefault="00551388" w:rsidP="00551388">
      <w:pPr>
        <w:pStyle w:val="ListParagraph"/>
        <w:numPr>
          <w:ilvl w:val="1"/>
          <w:numId w:val="17"/>
        </w:numPr>
      </w:pPr>
      <w:r>
        <w:t xml:space="preserve">Check the </w:t>
      </w:r>
      <w:proofErr w:type="spellStart"/>
      <w:r>
        <w:t>iso</w:t>
      </w:r>
      <w:proofErr w:type="spellEnd"/>
      <w:r>
        <w:t xml:space="preserve"> spacing value to be sure it is correct</w:t>
      </w:r>
      <w:r w:rsidR="00273756">
        <w:t xml:space="preserve">.  </w:t>
      </w:r>
    </w:p>
    <w:p w:rsidR="00551388" w:rsidRDefault="00273756" w:rsidP="00AD0139">
      <w:pPr>
        <w:pStyle w:val="ListParagraph"/>
        <w:numPr>
          <w:ilvl w:val="2"/>
          <w:numId w:val="17"/>
        </w:numPr>
      </w:pPr>
      <w:r>
        <w:t>The &lt;</w:t>
      </w:r>
      <w:proofErr w:type="spellStart"/>
      <w:r>
        <w:t>isoSpacing</w:t>
      </w:r>
      <w:proofErr w:type="spellEnd"/>
      <w:r>
        <w:t xml:space="preserve">&gt; value is based on the voxel spacing of the DICOM image sets created by </w:t>
      </w:r>
      <w:proofErr w:type="spellStart"/>
      <w:r>
        <w:t>ScanConvertSurface</w:t>
      </w:r>
      <w:proofErr w:type="spellEnd"/>
      <w:r>
        <w:t xml:space="preserve"> in Amira.</w:t>
      </w:r>
    </w:p>
    <w:p w:rsidR="00551388" w:rsidRDefault="00551388" w:rsidP="00551388">
      <w:pPr>
        <w:pStyle w:val="ListParagraph"/>
        <w:numPr>
          <w:ilvl w:val="0"/>
          <w:numId w:val="17"/>
        </w:numPr>
      </w:pPr>
      <w:r>
        <w:t xml:space="preserve">Run the </w:t>
      </w:r>
      <w:proofErr w:type="spellStart"/>
      <w:r>
        <w:t>ResampleVolumesToBeIsotropic</w:t>
      </w:r>
      <w:proofErr w:type="spellEnd"/>
      <w:r>
        <w:t xml:space="preserve"> executable</w:t>
      </w:r>
    </w:p>
    <w:p w:rsidR="00551388" w:rsidRPr="00AD0139" w:rsidRDefault="00551388" w:rsidP="00551388">
      <w:pPr>
        <w:pStyle w:val="ListParagraph"/>
        <w:numPr>
          <w:ilvl w:val="1"/>
          <w:numId w:val="17"/>
        </w:numPr>
        <w:rPr>
          <w:b/>
        </w:rPr>
      </w:pPr>
      <w:r w:rsidRPr="00AD0139">
        <w:rPr>
          <w:b/>
        </w:rPr>
        <w:t>Executables/</w:t>
      </w:r>
      <w:r w:rsidR="00273756" w:rsidRPr="00AD0139">
        <w:rPr>
          <w:b/>
        </w:rPr>
        <w:t>Tools/</w:t>
      </w:r>
      <w:proofErr w:type="spellStart"/>
      <w:r w:rsidRPr="00AD0139">
        <w:rPr>
          <w:b/>
        </w:rPr>
        <w:t>ResampleVolumesToBeIsotropic</w:t>
      </w:r>
      <w:proofErr w:type="spellEnd"/>
      <w:r w:rsidRPr="00AD0139">
        <w:rPr>
          <w:b/>
        </w:rPr>
        <w:t xml:space="preserve"> </w:t>
      </w:r>
      <w:proofErr w:type="spellStart"/>
      <w:r w:rsidRPr="00AD0139">
        <w:rPr>
          <w:b/>
        </w:rPr>
        <w:t>paramfiles</w:t>
      </w:r>
      <w:proofErr w:type="spellEnd"/>
      <w:r w:rsidRPr="00AD0139">
        <w:rPr>
          <w:b/>
        </w:rPr>
        <w:t>/ResampleNRRD.xml</w:t>
      </w:r>
    </w:p>
    <w:p w:rsidR="00CF7553" w:rsidRDefault="00CF7553" w:rsidP="00CF7553"/>
    <w:p w:rsidR="00273756" w:rsidRDefault="00273756" w:rsidP="00551388">
      <w:pPr>
        <w:rPr>
          <w:b/>
        </w:rPr>
      </w:pPr>
      <w:r>
        <w:rPr>
          <w:b/>
        </w:rPr>
        <w:t xml:space="preserve">Pad Volumes to make sure </w:t>
      </w:r>
      <w:proofErr w:type="spellStart"/>
      <w:r>
        <w:rPr>
          <w:b/>
        </w:rPr>
        <w:t>thay</w:t>
      </w:r>
      <w:proofErr w:type="spellEnd"/>
      <w:r>
        <w:rPr>
          <w:b/>
        </w:rPr>
        <w:t xml:space="preserve"> are all the same Size (this step is redundant for our femurs but may be useful for other data)</w:t>
      </w:r>
    </w:p>
    <w:p w:rsidR="00273756" w:rsidRPr="00AD0139" w:rsidRDefault="00273756" w:rsidP="00AD0139">
      <w:pPr>
        <w:pStyle w:val="ListParagraph"/>
        <w:numPr>
          <w:ilvl w:val="0"/>
          <w:numId w:val="23"/>
        </w:numPr>
      </w:pPr>
      <w:r w:rsidRPr="00AD0139">
        <w:t>Edit the AutoPad.xml parameter file.</w:t>
      </w:r>
    </w:p>
    <w:p w:rsidR="00E52AFC" w:rsidRDefault="00273756" w:rsidP="00AD0139">
      <w:pPr>
        <w:pStyle w:val="ListParagraph"/>
        <w:numPr>
          <w:ilvl w:val="1"/>
          <w:numId w:val="23"/>
        </w:numPr>
      </w:pPr>
      <w:r w:rsidRPr="00AD0139">
        <w:t xml:space="preserve">Make sure </w:t>
      </w:r>
      <w:r w:rsidR="00E52AFC">
        <w:t>input files are</w:t>
      </w:r>
      <w:r w:rsidRPr="00AD0139">
        <w:t xml:space="preserve"> from the resampled/ folder </w:t>
      </w:r>
    </w:p>
    <w:p w:rsidR="00273756" w:rsidRPr="00AD0139" w:rsidRDefault="00E52AFC" w:rsidP="00AD0139">
      <w:pPr>
        <w:pStyle w:val="ListParagraph"/>
        <w:numPr>
          <w:ilvl w:val="1"/>
          <w:numId w:val="23"/>
        </w:numPr>
      </w:pPr>
      <w:r>
        <w:t xml:space="preserve">Make sure outputs are put in a </w:t>
      </w:r>
      <w:r w:rsidR="00273756" w:rsidRPr="00AD0139">
        <w:t>padded/ folder</w:t>
      </w:r>
    </w:p>
    <w:p w:rsidR="00273756" w:rsidRPr="0098309A" w:rsidRDefault="00273756" w:rsidP="00AD0139">
      <w:pPr>
        <w:pStyle w:val="ListParagraph"/>
        <w:numPr>
          <w:ilvl w:val="0"/>
          <w:numId w:val="23"/>
        </w:numPr>
      </w:pPr>
      <w:r w:rsidRPr="00AD0139">
        <w:t xml:space="preserve">Run the </w:t>
      </w:r>
      <w:proofErr w:type="spellStart"/>
      <w:r w:rsidRPr="00AD0139">
        <w:t>AutoPad</w:t>
      </w:r>
      <w:r w:rsidR="0098309A" w:rsidRPr="00AD0139">
        <w:t>Volumes</w:t>
      </w:r>
      <w:proofErr w:type="spellEnd"/>
      <w:r w:rsidRPr="00AD0139">
        <w:t xml:space="preserve"> executable: </w:t>
      </w:r>
      <w:r w:rsidR="00E52AFC">
        <w:t xml:space="preserve">                      </w:t>
      </w:r>
      <w:r w:rsidR="0098309A" w:rsidRPr="00E52AFC">
        <w:rPr>
          <w:b/>
        </w:rPr>
        <w:t>Executables/Tools/</w:t>
      </w:r>
      <w:proofErr w:type="spellStart"/>
      <w:r w:rsidR="0098309A" w:rsidRPr="00E52AFC">
        <w:rPr>
          <w:b/>
        </w:rPr>
        <w:t>AutoPadVolumes</w:t>
      </w:r>
      <w:proofErr w:type="spellEnd"/>
      <w:r w:rsidR="0098309A" w:rsidRPr="00E52AFC">
        <w:rPr>
          <w:b/>
        </w:rPr>
        <w:t xml:space="preserve"> </w:t>
      </w:r>
      <w:proofErr w:type="spellStart"/>
      <w:r w:rsidR="0098309A" w:rsidRPr="00E52AFC">
        <w:rPr>
          <w:b/>
        </w:rPr>
        <w:t>paramfiles</w:t>
      </w:r>
      <w:proofErr w:type="spellEnd"/>
      <w:r w:rsidR="0098309A" w:rsidRPr="00E52AFC">
        <w:rPr>
          <w:b/>
        </w:rPr>
        <w:t>/AutoPad.xml</w:t>
      </w:r>
    </w:p>
    <w:p w:rsidR="00273756" w:rsidRDefault="00273756" w:rsidP="00551388">
      <w:pPr>
        <w:rPr>
          <w:b/>
        </w:rPr>
      </w:pPr>
    </w:p>
    <w:p w:rsidR="00551388" w:rsidRDefault="00551388" w:rsidP="00551388">
      <w:r w:rsidRPr="00AD0139">
        <w:rPr>
          <w:b/>
        </w:rPr>
        <w:t>Isolate femur from background an</w:t>
      </w:r>
      <w:r w:rsidR="00B01DEB" w:rsidRPr="00AD0139">
        <w:rPr>
          <w:b/>
        </w:rPr>
        <w:t>d</w:t>
      </w:r>
      <w:r w:rsidRPr="00AD0139">
        <w:rPr>
          <w:b/>
        </w:rPr>
        <w:t xml:space="preserve"> </w:t>
      </w:r>
      <w:r w:rsidR="00B01DEB" w:rsidRPr="00AD0139">
        <w:rPr>
          <w:b/>
        </w:rPr>
        <w:t>f</w:t>
      </w:r>
      <w:r w:rsidRPr="00AD0139">
        <w:rPr>
          <w:b/>
        </w:rPr>
        <w:t>ill holes</w:t>
      </w:r>
      <w:r w:rsidR="00B06939">
        <w:rPr>
          <w:b/>
        </w:rPr>
        <w:t xml:space="preserve"> (this step is redundant for our femur sets</w:t>
      </w:r>
      <w:r w:rsidR="00273756">
        <w:rPr>
          <w:b/>
        </w:rPr>
        <w:t>)</w:t>
      </w:r>
      <w:r w:rsidR="00B06939">
        <w:rPr>
          <w:b/>
        </w:rPr>
        <w:t xml:space="preserve"> </w:t>
      </w:r>
    </w:p>
    <w:p w:rsidR="00551388" w:rsidRDefault="00551388" w:rsidP="00551388">
      <w:pPr>
        <w:pStyle w:val="ListParagraph"/>
        <w:numPr>
          <w:ilvl w:val="0"/>
          <w:numId w:val="18"/>
        </w:numPr>
      </w:pPr>
      <w:r>
        <w:t>Edit the parameter file preprocess1.xml</w:t>
      </w:r>
    </w:p>
    <w:p w:rsidR="00551388" w:rsidRDefault="00E52AFC" w:rsidP="00551388">
      <w:pPr>
        <w:pStyle w:val="ListParagraph"/>
        <w:numPr>
          <w:ilvl w:val="1"/>
          <w:numId w:val="18"/>
        </w:numPr>
      </w:pPr>
      <w:r>
        <w:t>Make sure inputs are coming from the padded/ folder</w:t>
      </w:r>
    </w:p>
    <w:p w:rsidR="00551388" w:rsidRDefault="00551388" w:rsidP="00551388">
      <w:pPr>
        <w:pStyle w:val="ListParagraph"/>
        <w:numPr>
          <w:ilvl w:val="2"/>
          <w:numId w:val="18"/>
        </w:numPr>
      </w:pPr>
      <w:r>
        <w:t>Ex</w:t>
      </w:r>
      <w:proofErr w:type="gramStart"/>
      <w:r>
        <w:t>. .</w:t>
      </w:r>
      <w:proofErr w:type="gramEnd"/>
      <w:r>
        <w:t>/</w:t>
      </w:r>
      <w:r w:rsidR="0098309A">
        <w:t>padded</w:t>
      </w:r>
      <w:r>
        <w:t>/dod_n03_R.nrrd</w:t>
      </w:r>
    </w:p>
    <w:p w:rsidR="00551388" w:rsidRDefault="00E52AFC" w:rsidP="00551388">
      <w:pPr>
        <w:pStyle w:val="ListParagraph"/>
        <w:numPr>
          <w:ilvl w:val="1"/>
          <w:numId w:val="18"/>
        </w:numPr>
      </w:pPr>
      <w:r>
        <w:t xml:space="preserve">Make sure outputs are put in </w:t>
      </w:r>
      <w:r w:rsidR="00551388">
        <w:t>a preprocessed</w:t>
      </w:r>
      <w:r>
        <w:t>/</w:t>
      </w:r>
      <w:r w:rsidR="00551388">
        <w:t xml:space="preserve"> folder</w:t>
      </w:r>
    </w:p>
    <w:p w:rsidR="00551388" w:rsidRDefault="00551388" w:rsidP="00551388">
      <w:pPr>
        <w:pStyle w:val="ListParagraph"/>
        <w:numPr>
          <w:ilvl w:val="2"/>
          <w:numId w:val="18"/>
        </w:numPr>
      </w:pPr>
      <w:r>
        <w:t>Ex</w:t>
      </w:r>
      <w:proofErr w:type="gramStart"/>
      <w:r>
        <w:t>. .</w:t>
      </w:r>
      <w:proofErr w:type="gramEnd"/>
      <w:r>
        <w:t>/preprocessed/dod_n03_R.nrrd</w:t>
      </w:r>
    </w:p>
    <w:p w:rsidR="00E52AFC" w:rsidRDefault="00E52AFC" w:rsidP="00AD0139">
      <w:pPr>
        <w:pStyle w:val="ListParagraph"/>
        <w:numPr>
          <w:ilvl w:val="1"/>
          <w:numId w:val="18"/>
        </w:numPr>
      </w:pPr>
      <w:r>
        <w:t>Make sure &lt;background&gt; = 0, and &lt;foreground&gt; = 1</w:t>
      </w:r>
    </w:p>
    <w:p w:rsidR="00633447" w:rsidRDefault="00633447" w:rsidP="00AD0139">
      <w:pPr>
        <w:pStyle w:val="ListParagraph"/>
        <w:numPr>
          <w:ilvl w:val="1"/>
          <w:numId w:val="18"/>
        </w:numPr>
        <w:rPr>
          <w:ins w:id="12" w:author="Mike Harris" w:date="2014-10-20T10:54:00Z"/>
        </w:rPr>
      </w:pPr>
      <w:r>
        <w:lastRenderedPageBreak/>
        <w:t>The &lt;pad&gt; value is redundant and could probably be removed from the parameter file.</w:t>
      </w:r>
    </w:p>
    <w:p w:rsidR="00BB1724" w:rsidRPr="00BB1724" w:rsidRDefault="00BB1724" w:rsidP="00AD0139">
      <w:pPr>
        <w:pStyle w:val="ListParagraph"/>
        <w:numPr>
          <w:ilvl w:val="1"/>
          <w:numId w:val="18"/>
        </w:numPr>
        <w:rPr>
          <w:b/>
          <w:rPrChange w:id="13" w:author="Mike Harris" w:date="2014-10-20T10:54:00Z">
            <w:rPr/>
          </w:rPrChange>
        </w:rPr>
      </w:pPr>
      <w:ins w:id="14" w:author="Mike Harris" w:date="2014-10-20T10:54:00Z">
        <w:r w:rsidRPr="00BB1724">
          <w:rPr>
            <w:b/>
            <w:rPrChange w:id="15" w:author="Mike Harris" w:date="2014-10-20T10:54:00Z">
              <w:rPr/>
            </w:rPrChange>
          </w:rPr>
          <w:t xml:space="preserve">What is the </w:t>
        </w:r>
        <w:proofErr w:type="spellStart"/>
        <w:r w:rsidRPr="00BB1724">
          <w:rPr>
            <w:b/>
            <w:rPrChange w:id="16" w:author="Mike Harris" w:date="2014-10-20T10:54:00Z">
              <w:rPr/>
            </w:rPrChange>
          </w:rPr>
          <w:t>transform_file</w:t>
        </w:r>
        <w:proofErr w:type="spellEnd"/>
        <w:r w:rsidRPr="00BB1724">
          <w:rPr>
            <w:b/>
            <w:rPrChange w:id="17" w:author="Mike Harris" w:date="2014-10-20T10:54:00Z">
              <w:rPr/>
            </w:rPrChange>
          </w:rPr>
          <w:t>?</w:t>
        </w:r>
      </w:ins>
    </w:p>
    <w:p w:rsidR="00551388" w:rsidRDefault="00551388" w:rsidP="00551388">
      <w:pPr>
        <w:pStyle w:val="ListParagraph"/>
        <w:numPr>
          <w:ilvl w:val="0"/>
          <w:numId w:val="18"/>
        </w:numPr>
      </w:pPr>
      <w:r>
        <w:t xml:space="preserve">Run the </w:t>
      </w:r>
      <w:proofErr w:type="spellStart"/>
      <w:r w:rsidR="00B01DEB">
        <w:t>ShapeWorksGroom</w:t>
      </w:r>
      <w:proofErr w:type="spellEnd"/>
      <w:r w:rsidR="00B01DEB">
        <w:t xml:space="preserve"> </w:t>
      </w:r>
      <w:r>
        <w:t xml:space="preserve">executable with keywords isolate and </w:t>
      </w:r>
      <w:proofErr w:type="spellStart"/>
      <w:r>
        <w:t>hole_fill</w:t>
      </w:r>
      <w:proofErr w:type="spellEnd"/>
    </w:p>
    <w:p w:rsidR="00551388" w:rsidRPr="00AD0139" w:rsidRDefault="00551388" w:rsidP="00551388">
      <w:pPr>
        <w:pStyle w:val="ListParagraph"/>
        <w:numPr>
          <w:ilvl w:val="1"/>
          <w:numId w:val="18"/>
        </w:numPr>
        <w:rPr>
          <w:b/>
        </w:rPr>
      </w:pPr>
      <w:r w:rsidRPr="00AD0139">
        <w:rPr>
          <w:b/>
        </w:rPr>
        <w:t>Executables/</w:t>
      </w:r>
      <w:proofErr w:type="spellStart"/>
      <w:r w:rsidR="0098309A" w:rsidRPr="00AD0139">
        <w:rPr>
          <w:b/>
        </w:rPr>
        <w:t>ShapeWorks</w:t>
      </w:r>
      <w:proofErr w:type="spellEnd"/>
      <w:r w:rsidR="0098309A" w:rsidRPr="00AD0139">
        <w:rPr>
          <w:b/>
        </w:rPr>
        <w:t>/</w:t>
      </w:r>
      <w:proofErr w:type="spellStart"/>
      <w:r w:rsidRPr="00AD0139">
        <w:rPr>
          <w:b/>
        </w:rPr>
        <w:t>ShapeWorksGroom</w:t>
      </w:r>
      <w:proofErr w:type="spellEnd"/>
      <w:r w:rsidRPr="00AD0139">
        <w:rPr>
          <w:b/>
        </w:rPr>
        <w:t xml:space="preserve"> </w:t>
      </w:r>
      <w:proofErr w:type="spellStart"/>
      <w:r w:rsidRPr="00AD0139">
        <w:rPr>
          <w:b/>
        </w:rPr>
        <w:t>paramfiles</w:t>
      </w:r>
      <w:proofErr w:type="spellEnd"/>
      <w:r w:rsidRPr="00AD0139">
        <w:rPr>
          <w:b/>
        </w:rPr>
        <w:t xml:space="preserve">/preprocess1.xml isolate </w:t>
      </w:r>
      <w:proofErr w:type="spellStart"/>
      <w:r w:rsidRPr="00AD0139">
        <w:rPr>
          <w:b/>
        </w:rPr>
        <w:t>hole_fill</w:t>
      </w:r>
      <w:proofErr w:type="spellEnd"/>
    </w:p>
    <w:p w:rsidR="00551388" w:rsidRDefault="00551388" w:rsidP="00551388"/>
    <w:p w:rsidR="00551388" w:rsidRPr="00AD0139" w:rsidRDefault="00551388" w:rsidP="00551388">
      <w:pPr>
        <w:rPr>
          <w:b/>
        </w:rPr>
      </w:pPr>
      <w:r w:rsidRPr="00AD0139">
        <w:rPr>
          <w:b/>
        </w:rPr>
        <w:t>Antialiasing, fast march distance transforms, smoothing</w:t>
      </w:r>
    </w:p>
    <w:p w:rsidR="00551388" w:rsidRDefault="00551388" w:rsidP="00551388">
      <w:pPr>
        <w:pStyle w:val="ListParagraph"/>
        <w:numPr>
          <w:ilvl w:val="0"/>
          <w:numId w:val="19"/>
        </w:numPr>
      </w:pPr>
      <w:r>
        <w:t>Edit the parameter file preprocess2.xml</w:t>
      </w:r>
    </w:p>
    <w:p w:rsidR="00551388" w:rsidRDefault="00551388" w:rsidP="00551388">
      <w:pPr>
        <w:pStyle w:val="ListParagraph"/>
        <w:numPr>
          <w:ilvl w:val="1"/>
          <w:numId w:val="19"/>
        </w:numPr>
      </w:pPr>
      <w:r>
        <w:t>Change input to the preprocessed</w:t>
      </w:r>
      <w:r w:rsidR="00E52AFC">
        <w:t>/</w:t>
      </w:r>
      <w:r>
        <w:t xml:space="preserve"> directory</w:t>
      </w:r>
    </w:p>
    <w:p w:rsidR="00551388" w:rsidRDefault="00551388" w:rsidP="00551388">
      <w:pPr>
        <w:pStyle w:val="ListParagraph"/>
        <w:numPr>
          <w:ilvl w:val="2"/>
          <w:numId w:val="19"/>
        </w:numPr>
      </w:pPr>
      <w:r>
        <w:t>Ex</w:t>
      </w:r>
      <w:proofErr w:type="gramStart"/>
      <w:r>
        <w:t>. .</w:t>
      </w:r>
      <w:proofErr w:type="gramEnd"/>
      <w:r>
        <w:t>/preprocessed dod_n03_R.nrrd</w:t>
      </w:r>
    </w:p>
    <w:p w:rsidR="00551388" w:rsidRDefault="00551388" w:rsidP="00551388">
      <w:pPr>
        <w:pStyle w:val="ListParagraph"/>
        <w:numPr>
          <w:ilvl w:val="1"/>
          <w:numId w:val="19"/>
        </w:numPr>
      </w:pPr>
      <w:r>
        <w:t>Change the output to the same preprocessed</w:t>
      </w:r>
      <w:r w:rsidR="00E52AFC">
        <w:t>/</w:t>
      </w:r>
      <w:r>
        <w:t xml:space="preserve"> directory</w:t>
      </w:r>
    </w:p>
    <w:p w:rsidR="00551388" w:rsidRDefault="0098309A" w:rsidP="00551388">
      <w:pPr>
        <w:pStyle w:val="ListParagraph"/>
        <w:numPr>
          <w:ilvl w:val="2"/>
          <w:numId w:val="19"/>
        </w:numPr>
      </w:pPr>
      <w:r>
        <w:t>Add a ‘D’ to end of each output file to indicate that it has had the distance transform calculated.</w:t>
      </w:r>
    </w:p>
    <w:p w:rsidR="0098309A" w:rsidRDefault="00F3538B">
      <w:pPr>
        <w:pStyle w:val="ListParagraph"/>
        <w:numPr>
          <w:ilvl w:val="2"/>
          <w:numId w:val="19"/>
        </w:numPr>
      </w:pPr>
      <w:r>
        <w:t>Ex ./preprocessed/dod_n03_R</w:t>
      </w:r>
      <w:r w:rsidR="0098309A">
        <w:t>D</w:t>
      </w:r>
      <w:r>
        <w:t>.nrrd</w:t>
      </w:r>
    </w:p>
    <w:p w:rsidR="00F3538B" w:rsidRDefault="00F3538B" w:rsidP="00F3538B">
      <w:pPr>
        <w:pStyle w:val="ListParagraph"/>
        <w:numPr>
          <w:ilvl w:val="1"/>
          <w:numId w:val="19"/>
        </w:numPr>
      </w:pPr>
      <w:r>
        <w:t>Change the sigma and iterations values if advised</w:t>
      </w:r>
    </w:p>
    <w:p w:rsidR="00F419FA" w:rsidRDefault="00F419FA" w:rsidP="00AD0139">
      <w:pPr>
        <w:pStyle w:val="ListParagraph"/>
        <w:numPr>
          <w:ilvl w:val="0"/>
          <w:numId w:val="19"/>
        </w:numPr>
      </w:pPr>
      <w:r>
        <w:t>Because this step can take a very long time, we have split up the femur groups and run this step for each group in parallel</w:t>
      </w:r>
    </w:p>
    <w:p w:rsidR="00F419FA" w:rsidRDefault="00F419FA">
      <w:pPr>
        <w:pStyle w:val="ListParagraph"/>
        <w:numPr>
          <w:ilvl w:val="1"/>
          <w:numId w:val="19"/>
        </w:numPr>
      </w:pPr>
      <w:r>
        <w:t>E.g. preprocess2DOD.xml</w:t>
      </w:r>
    </w:p>
    <w:p w:rsidR="00F3538B" w:rsidRDefault="00F3538B" w:rsidP="00F3538B">
      <w:pPr>
        <w:pStyle w:val="ListParagraph"/>
        <w:numPr>
          <w:ilvl w:val="0"/>
          <w:numId w:val="19"/>
        </w:numPr>
      </w:pPr>
      <w:r>
        <w:t xml:space="preserve">Run the </w:t>
      </w:r>
      <w:proofErr w:type="spellStart"/>
      <w:r>
        <w:t>ShapeWorksGroom</w:t>
      </w:r>
      <w:proofErr w:type="spellEnd"/>
      <w:r>
        <w:t xml:space="preserve"> executable with </w:t>
      </w:r>
      <w:proofErr w:type="spellStart"/>
      <w:r>
        <w:t>antialias</w:t>
      </w:r>
      <w:proofErr w:type="spellEnd"/>
      <w:r>
        <w:t xml:space="preserve"> </w:t>
      </w:r>
      <w:proofErr w:type="spellStart"/>
      <w:r>
        <w:t>fastmarching</w:t>
      </w:r>
      <w:proofErr w:type="spellEnd"/>
      <w:r>
        <w:t xml:space="preserve"> and blur keywords</w:t>
      </w:r>
    </w:p>
    <w:p w:rsidR="00F3538B" w:rsidRPr="00AD0139" w:rsidRDefault="00F3538B" w:rsidP="00F3538B">
      <w:pPr>
        <w:pStyle w:val="ListParagraph"/>
        <w:numPr>
          <w:ilvl w:val="1"/>
          <w:numId w:val="19"/>
        </w:numPr>
        <w:rPr>
          <w:b/>
        </w:rPr>
      </w:pPr>
      <w:r w:rsidRPr="00AD0139">
        <w:rPr>
          <w:b/>
        </w:rPr>
        <w:t>Executables/</w:t>
      </w:r>
      <w:proofErr w:type="spellStart"/>
      <w:r w:rsidR="00F419FA" w:rsidRPr="00AD0139">
        <w:rPr>
          <w:b/>
        </w:rPr>
        <w:t>ShapeWorks</w:t>
      </w:r>
      <w:proofErr w:type="spellEnd"/>
      <w:r w:rsidR="00F419FA" w:rsidRPr="00AD0139">
        <w:rPr>
          <w:b/>
        </w:rPr>
        <w:t>/</w:t>
      </w:r>
      <w:proofErr w:type="spellStart"/>
      <w:r w:rsidRPr="00AD0139">
        <w:rPr>
          <w:b/>
        </w:rPr>
        <w:t>ShapeWorksGroom</w:t>
      </w:r>
      <w:proofErr w:type="spellEnd"/>
      <w:r w:rsidRPr="00AD0139">
        <w:rPr>
          <w:b/>
        </w:rPr>
        <w:t xml:space="preserve"> </w:t>
      </w:r>
      <w:proofErr w:type="spellStart"/>
      <w:r w:rsidRPr="00AD0139">
        <w:rPr>
          <w:b/>
        </w:rPr>
        <w:t>paramfiles</w:t>
      </w:r>
      <w:proofErr w:type="spellEnd"/>
      <w:r w:rsidRPr="00AD0139">
        <w:rPr>
          <w:b/>
        </w:rPr>
        <w:t>/preprocess2</w:t>
      </w:r>
      <w:r w:rsidR="00F419FA" w:rsidRPr="00AD0139">
        <w:rPr>
          <w:b/>
        </w:rPr>
        <w:t>DOD</w:t>
      </w:r>
      <w:r w:rsidRPr="00AD0139">
        <w:rPr>
          <w:b/>
        </w:rPr>
        <w:t xml:space="preserve">.xml </w:t>
      </w:r>
      <w:proofErr w:type="spellStart"/>
      <w:r w:rsidRPr="00AD0139">
        <w:rPr>
          <w:b/>
        </w:rPr>
        <w:t>antialias</w:t>
      </w:r>
      <w:proofErr w:type="spellEnd"/>
      <w:r w:rsidRPr="00AD0139">
        <w:rPr>
          <w:b/>
        </w:rPr>
        <w:t xml:space="preserve"> </w:t>
      </w:r>
      <w:proofErr w:type="spellStart"/>
      <w:r w:rsidRPr="00AD0139">
        <w:rPr>
          <w:b/>
        </w:rPr>
        <w:t>fastmarching</w:t>
      </w:r>
      <w:proofErr w:type="spellEnd"/>
      <w:r w:rsidRPr="00AD0139">
        <w:rPr>
          <w:b/>
        </w:rPr>
        <w:t xml:space="preserve"> blur</w:t>
      </w:r>
      <w:r w:rsidR="00F419FA" w:rsidRPr="00AD0139">
        <w:rPr>
          <w:b/>
        </w:rPr>
        <w:t xml:space="preserve"> &amp;</w:t>
      </w:r>
    </w:p>
    <w:p w:rsidR="00F419FA" w:rsidRPr="00AD0139" w:rsidRDefault="00F419FA" w:rsidP="00F3538B">
      <w:pPr>
        <w:pStyle w:val="ListParagraph"/>
        <w:numPr>
          <w:ilvl w:val="1"/>
          <w:numId w:val="19"/>
        </w:numPr>
        <w:rPr>
          <w:b/>
        </w:rPr>
      </w:pPr>
      <w:r w:rsidRPr="00AD0139">
        <w:rPr>
          <w:b/>
        </w:rPr>
        <w:t>Executables/</w:t>
      </w:r>
      <w:proofErr w:type="spellStart"/>
      <w:r w:rsidRPr="00AD0139">
        <w:rPr>
          <w:b/>
        </w:rPr>
        <w:t>ShapeWorks</w:t>
      </w:r>
      <w:proofErr w:type="spellEnd"/>
      <w:r w:rsidRPr="00AD0139">
        <w:rPr>
          <w:b/>
        </w:rPr>
        <w:t>/</w:t>
      </w:r>
      <w:proofErr w:type="spellStart"/>
      <w:r w:rsidRPr="00AD0139">
        <w:rPr>
          <w:b/>
        </w:rPr>
        <w:t>ShapeWorksGroom</w:t>
      </w:r>
      <w:proofErr w:type="spellEnd"/>
      <w:r w:rsidRPr="00AD0139">
        <w:rPr>
          <w:b/>
        </w:rPr>
        <w:t xml:space="preserve"> </w:t>
      </w:r>
      <w:proofErr w:type="spellStart"/>
      <w:r w:rsidRPr="00AD0139">
        <w:rPr>
          <w:b/>
        </w:rPr>
        <w:t>paramfiles</w:t>
      </w:r>
      <w:proofErr w:type="spellEnd"/>
      <w:r w:rsidRPr="00AD0139">
        <w:rPr>
          <w:b/>
        </w:rPr>
        <w:t xml:space="preserve">/preprocess2IHC.xml </w:t>
      </w:r>
      <w:proofErr w:type="spellStart"/>
      <w:r w:rsidRPr="00AD0139">
        <w:rPr>
          <w:b/>
        </w:rPr>
        <w:t>antialias</w:t>
      </w:r>
      <w:proofErr w:type="spellEnd"/>
      <w:r w:rsidRPr="00AD0139">
        <w:rPr>
          <w:b/>
        </w:rPr>
        <w:t xml:space="preserve"> </w:t>
      </w:r>
      <w:proofErr w:type="spellStart"/>
      <w:r w:rsidRPr="00AD0139">
        <w:rPr>
          <w:b/>
        </w:rPr>
        <w:t>fastmarching</w:t>
      </w:r>
      <w:proofErr w:type="spellEnd"/>
      <w:r w:rsidRPr="00AD0139">
        <w:rPr>
          <w:b/>
        </w:rPr>
        <w:t xml:space="preserve"> blur &amp;</w:t>
      </w:r>
    </w:p>
    <w:p w:rsidR="00F24000" w:rsidRDefault="00F24000" w:rsidP="00F24000"/>
    <w:p w:rsidR="00F24000" w:rsidRDefault="005C58A0" w:rsidP="00F24000">
      <w:pPr>
        <w:rPr>
          <w:b/>
        </w:rPr>
      </w:pPr>
      <w:r>
        <w:rPr>
          <w:b/>
        </w:rPr>
        <w:t xml:space="preserve">Initialize </w:t>
      </w:r>
      <w:r w:rsidR="00783C41">
        <w:rPr>
          <w:b/>
        </w:rPr>
        <w:t xml:space="preserve">Particle </w:t>
      </w:r>
      <w:r w:rsidR="00E52AFC">
        <w:rPr>
          <w:b/>
        </w:rPr>
        <w:t>Correspondences</w:t>
      </w:r>
      <w:r w:rsidR="00783C41">
        <w:rPr>
          <w:b/>
        </w:rPr>
        <w:t xml:space="preserve"> with Hierarchal Splitting method in </w:t>
      </w:r>
      <w:proofErr w:type="spellStart"/>
      <w:r>
        <w:rPr>
          <w:b/>
        </w:rPr>
        <w:t>ShapeWorksRun</w:t>
      </w:r>
      <w:proofErr w:type="spellEnd"/>
    </w:p>
    <w:p w:rsidR="00B01DEB" w:rsidRDefault="00B01DEB" w:rsidP="00F24000">
      <w:pPr>
        <w:rPr>
          <w:b/>
        </w:rPr>
      </w:pPr>
    </w:p>
    <w:p w:rsidR="00B01DEB" w:rsidRPr="00AD0139" w:rsidRDefault="00B01DEB" w:rsidP="00AD0139">
      <w:pPr>
        <w:pStyle w:val="ListParagraph"/>
        <w:numPr>
          <w:ilvl w:val="0"/>
          <w:numId w:val="22"/>
        </w:numPr>
      </w:pPr>
      <w:r w:rsidRPr="00AD0139">
        <w:t>Edit the parameter file called corresponde</w:t>
      </w:r>
      <w:r w:rsidR="005C58A0" w:rsidRPr="00AD0139">
        <w:t>nc</w:t>
      </w:r>
      <w:r w:rsidRPr="00AD0139">
        <w:t>eInitCP.xml</w:t>
      </w:r>
    </w:p>
    <w:p w:rsidR="00B01DEB" w:rsidRPr="00AD0139" w:rsidRDefault="006573C5" w:rsidP="00AD0139">
      <w:pPr>
        <w:pStyle w:val="ListParagraph"/>
        <w:numPr>
          <w:ilvl w:val="1"/>
          <w:numId w:val="22"/>
        </w:numPr>
      </w:pPr>
      <w:r>
        <w:t xml:space="preserve">NOTE: </w:t>
      </w:r>
      <w:r w:rsidR="00B01DEB" w:rsidRPr="00AD0139">
        <w:t>This does the initial particle placement and splitting but not optimization.  This also does not consider or remove scaling (i.e. no Procrustes).  This does allow for an optimization “cutting” plane that limits particle placement only to regions above the plane.</w:t>
      </w:r>
    </w:p>
    <w:p w:rsidR="00B01DEB" w:rsidRPr="00AD0139" w:rsidRDefault="00B01DEB" w:rsidP="00AD0139">
      <w:pPr>
        <w:pStyle w:val="ListParagraph"/>
        <w:numPr>
          <w:ilvl w:val="2"/>
          <w:numId w:val="22"/>
        </w:numPr>
      </w:pPr>
      <w:r w:rsidRPr="00AD0139">
        <w:t xml:space="preserve">The optimization plane is on when </w:t>
      </w:r>
      <w:r w:rsidR="005319BC" w:rsidRPr="00AD0139">
        <w:t>&lt;</w:t>
      </w:r>
      <w:proofErr w:type="spellStart"/>
      <w:r w:rsidR="005319BC" w:rsidRPr="00AD0139">
        <w:t>adaptivity_</w:t>
      </w:r>
      <w:r w:rsidRPr="00AD0139">
        <w:t>mode</w:t>
      </w:r>
      <w:proofErr w:type="spellEnd"/>
      <w:r w:rsidR="005319BC" w:rsidRPr="00AD0139">
        <w:t>&gt;</w:t>
      </w:r>
      <w:r w:rsidRPr="00AD0139">
        <w:t xml:space="preserve"> is set to 3.</w:t>
      </w:r>
    </w:p>
    <w:p w:rsidR="00B01DEB" w:rsidRPr="00AD0139" w:rsidRDefault="00B01DEB" w:rsidP="00AD0139">
      <w:pPr>
        <w:pStyle w:val="ListParagraph"/>
        <w:numPr>
          <w:ilvl w:val="2"/>
          <w:numId w:val="22"/>
        </w:numPr>
      </w:pPr>
      <w:r w:rsidRPr="00AD0139">
        <w:t xml:space="preserve">The cutting planes are </w:t>
      </w:r>
      <w:r w:rsidR="005319BC" w:rsidRPr="00AD0139">
        <w:t>specified</w:t>
      </w:r>
      <w:r w:rsidRPr="00AD0139">
        <w:t xml:space="preserve"> as a clockwise listing of three points</w:t>
      </w:r>
      <w:r w:rsidR="005319BC" w:rsidRPr="00AD0139">
        <w:t xml:space="preserve"> </w:t>
      </w:r>
      <w:r w:rsidRPr="00AD0139">
        <w:t>on the plane (left hand coordinate system).  For the femurs the cutting plane is the same for every femur to eliminate shape variability caused by alignment after surface cropping at the lesser trochanter.</w:t>
      </w:r>
    </w:p>
    <w:p w:rsidR="00B01DEB" w:rsidRPr="00AD0139" w:rsidRDefault="009F2B29" w:rsidP="00AD0139">
      <w:pPr>
        <w:pStyle w:val="ListParagraph"/>
        <w:numPr>
          <w:ilvl w:val="2"/>
          <w:numId w:val="22"/>
        </w:numPr>
      </w:pPr>
      <w:r w:rsidRPr="00AD0139">
        <w:t>The actual coordinates</w:t>
      </w:r>
      <w:r w:rsidR="005319BC" w:rsidRPr="00AD0139">
        <w:t xml:space="preserve"> for the plane can be found by </w:t>
      </w:r>
      <w:r w:rsidRPr="00AD0139">
        <w:t xml:space="preserve">choosing </w:t>
      </w:r>
      <w:r w:rsidR="005319BC" w:rsidRPr="00AD0139">
        <w:t xml:space="preserve">a </w:t>
      </w:r>
      <w:r w:rsidRPr="00AD0139">
        <w:t xml:space="preserve">slice number </w:t>
      </w:r>
      <w:r w:rsidR="003252E5" w:rsidRPr="00AD0139">
        <w:t>and</w:t>
      </w:r>
      <w:r w:rsidRPr="00AD0139">
        <w:t xml:space="preserve"> then using Seg3D to choose three points</w:t>
      </w:r>
      <w:r w:rsidR="003252E5" w:rsidRPr="00AD0139">
        <w:t xml:space="preserve"> </w:t>
      </w:r>
      <w:r w:rsidRPr="00AD0139">
        <w:t>on that slice and recording the world coordinates of those points.</w:t>
      </w:r>
    </w:p>
    <w:p w:rsidR="009F2B29" w:rsidRPr="00AD0139" w:rsidRDefault="009F2B29" w:rsidP="00AD0139">
      <w:pPr>
        <w:pStyle w:val="ListParagraph"/>
        <w:numPr>
          <w:ilvl w:val="3"/>
          <w:numId w:val="22"/>
        </w:numPr>
      </w:pPr>
      <w:r w:rsidRPr="00AD0139">
        <w:t>In Seg3D change the main vi</w:t>
      </w:r>
      <w:r w:rsidR="003252E5" w:rsidRPr="00AD0139">
        <w:t>ew</w:t>
      </w:r>
      <w:r w:rsidRPr="00AD0139">
        <w:t xml:space="preserve"> to the axis you want.  Then click on the Globe icon in the bottom right corner to change from index </w:t>
      </w:r>
      <w:r w:rsidRPr="00AD0139">
        <w:lastRenderedPageBreak/>
        <w:t>numbers to physical coordinates.  Choose and three points (in clockwise order) in the plane (i.e. slice) that you want.</w:t>
      </w:r>
    </w:p>
    <w:p w:rsidR="009F2B29" w:rsidRPr="00AD0139" w:rsidRDefault="009F2B29" w:rsidP="00AD0139">
      <w:pPr>
        <w:pStyle w:val="ListParagraph"/>
        <w:numPr>
          <w:ilvl w:val="3"/>
          <w:numId w:val="22"/>
        </w:numPr>
      </w:pPr>
      <w:r w:rsidRPr="00AD0139">
        <w:t xml:space="preserve">An arbitrary plane can also </w:t>
      </w:r>
      <w:r w:rsidR="003252E5" w:rsidRPr="00AD0139">
        <w:t xml:space="preserve">be </w:t>
      </w:r>
      <w:r w:rsidRPr="00AD0139">
        <w:t>chosen by using landmarks in your data and choosing three points based on your landmarks.</w:t>
      </w:r>
    </w:p>
    <w:p w:rsidR="009F2B29" w:rsidRPr="00AD0139" w:rsidRDefault="009F2B29" w:rsidP="00AD0139">
      <w:pPr>
        <w:pStyle w:val="ListParagraph"/>
        <w:numPr>
          <w:ilvl w:val="1"/>
          <w:numId w:val="22"/>
        </w:numPr>
      </w:pPr>
      <w:r w:rsidRPr="00AD0139">
        <w:t xml:space="preserve">There must be a cutting plane designated </w:t>
      </w:r>
      <w:r w:rsidR="003252E5" w:rsidRPr="00AD0139">
        <w:t>for</w:t>
      </w:r>
      <w:r w:rsidRPr="00AD0139">
        <w:t xml:space="preserve"> every dataset (i.e. every femur)</w:t>
      </w:r>
    </w:p>
    <w:p w:rsidR="009F2B29" w:rsidRPr="00AD0139" w:rsidRDefault="009F2B29" w:rsidP="00AD0139">
      <w:pPr>
        <w:pStyle w:val="ListParagraph"/>
        <w:numPr>
          <w:ilvl w:val="1"/>
          <w:numId w:val="22"/>
        </w:numPr>
      </w:pPr>
      <w:r w:rsidRPr="00AD0139">
        <w:t>Set the number of particles to 2048</w:t>
      </w:r>
    </w:p>
    <w:p w:rsidR="009F2B29" w:rsidRPr="00AD0139" w:rsidRDefault="009F2B29" w:rsidP="00AD0139">
      <w:pPr>
        <w:pStyle w:val="ListParagraph"/>
        <w:numPr>
          <w:ilvl w:val="1"/>
          <w:numId w:val="22"/>
        </w:numPr>
      </w:pPr>
      <w:r w:rsidRPr="00AD0139">
        <w:t xml:space="preserve">Set the </w:t>
      </w:r>
      <w:r w:rsidR="003252E5" w:rsidRPr="00AD0139">
        <w:t>&lt;</w:t>
      </w:r>
      <w:r w:rsidRPr="00AD0139">
        <w:t>processing mode</w:t>
      </w:r>
      <w:r w:rsidR="003252E5" w:rsidRPr="00AD0139">
        <w:t>&gt;</w:t>
      </w:r>
      <w:r w:rsidRPr="00AD0139">
        <w:t xml:space="preserve"> to 1.  This allows </w:t>
      </w:r>
      <w:r w:rsidR="003252E5" w:rsidRPr="00AD0139">
        <w:t>initialization</w:t>
      </w:r>
      <w:r w:rsidRPr="00AD0139">
        <w:t xml:space="preserve"> but stops </w:t>
      </w:r>
      <w:r w:rsidR="003252E5" w:rsidRPr="00AD0139">
        <w:t>before</w:t>
      </w:r>
      <w:r w:rsidRPr="00AD0139">
        <w:t xml:space="preserve"> optimization.</w:t>
      </w:r>
    </w:p>
    <w:p w:rsidR="009F2B29" w:rsidRDefault="009F2B29" w:rsidP="00AD0139">
      <w:pPr>
        <w:pStyle w:val="ListParagraph"/>
        <w:numPr>
          <w:ilvl w:val="0"/>
          <w:numId w:val="22"/>
        </w:numPr>
      </w:pPr>
      <w:r w:rsidRPr="00AD0139">
        <w:t xml:space="preserve">Run </w:t>
      </w:r>
      <w:proofErr w:type="spellStart"/>
      <w:r w:rsidRPr="00AD0139">
        <w:t>ShapeWorksRun</w:t>
      </w:r>
      <w:proofErr w:type="spellEnd"/>
      <w:r w:rsidRPr="00AD0139">
        <w:t xml:space="preserve"> </w:t>
      </w:r>
      <w:r w:rsidR="00A51139">
        <w:t xml:space="preserve">with </w:t>
      </w:r>
      <w:r w:rsidRPr="00AD0139">
        <w:t>corresponde</w:t>
      </w:r>
      <w:r w:rsidR="00A51139">
        <w:t>nc</w:t>
      </w:r>
      <w:r w:rsidRPr="00AD0139">
        <w:t>eInitCP.xml</w:t>
      </w:r>
    </w:p>
    <w:p w:rsidR="00A51139" w:rsidRPr="00AD0139" w:rsidRDefault="00A51139" w:rsidP="00AD0139">
      <w:pPr>
        <w:pStyle w:val="ListParagraph"/>
        <w:numPr>
          <w:ilvl w:val="1"/>
          <w:numId w:val="22"/>
        </w:numPr>
        <w:rPr>
          <w:b/>
        </w:rPr>
      </w:pPr>
      <w:r w:rsidRPr="00AD0139">
        <w:rPr>
          <w:b/>
        </w:rPr>
        <w:t>Executables/</w:t>
      </w:r>
      <w:proofErr w:type="spellStart"/>
      <w:r w:rsidRPr="00AD0139">
        <w:rPr>
          <w:b/>
        </w:rPr>
        <w:t>ShapeWorks</w:t>
      </w:r>
      <w:proofErr w:type="spellEnd"/>
      <w:r w:rsidRPr="00AD0139">
        <w:rPr>
          <w:b/>
        </w:rPr>
        <w:t>/</w:t>
      </w:r>
      <w:proofErr w:type="spellStart"/>
      <w:r w:rsidRPr="00AD0139">
        <w:rPr>
          <w:b/>
        </w:rPr>
        <w:t>ShapeWorksRun</w:t>
      </w:r>
      <w:proofErr w:type="spellEnd"/>
      <w:r w:rsidRPr="00AD0139">
        <w:rPr>
          <w:b/>
        </w:rPr>
        <w:t xml:space="preserve"> </w:t>
      </w:r>
      <w:proofErr w:type="spellStart"/>
      <w:r w:rsidRPr="00AD0139">
        <w:rPr>
          <w:b/>
        </w:rPr>
        <w:t>paramfiles</w:t>
      </w:r>
      <w:proofErr w:type="spellEnd"/>
      <w:r w:rsidRPr="00AD0139">
        <w:rPr>
          <w:b/>
        </w:rPr>
        <w:t>/correspondenceInitCP.xml</w:t>
      </w:r>
    </w:p>
    <w:p w:rsidR="00A51139" w:rsidRPr="00AD0139" w:rsidRDefault="00A51139" w:rsidP="00AD0139">
      <w:pPr>
        <w:pStyle w:val="ListParagraph"/>
        <w:numPr>
          <w:ilvl w:val="1"/>
          <w:numId w:val="22"/>
        </w:numPr>
      </w:pPr>
      <w:r>
        <w:t>This will not change the NRRD files.  It creates point files for the particles and puts them in a folder called</w:t>
      </w:r>
      <w:r w:rsidR="001D5BE3">
        <w:t xml:space="preserve"> </w:t>
      </w:r>
      <w:proofErr w:type="spellStart"/>
      <w:r w:rsidR="001D5BE3">
        <w:t>initCP</w:t>
      </w:r>
      <w:proofErr w:type="spellEnd"/>
      <w:r w:rsidR="001D5BE3">
        <w:t>/</w:t>
      </w:r>
    </w:p>
    <w:p w:rsidR="00A51139" w:rsidRDefault="00A51139"/>
    <w:p w:rsidR="00A51139" w:rsidRPr="00AD0139" w:rsidRDefault="00A51139">
      <w:pPr>
        <w:rPr>
          <w:b/>
        </w:rPr>
      </w:pPr>
      <w:r w:rsidRPr="00AD0139">
        <w:rPr>
          <w:b/>
        </w:rPr>
        <w:t>Optimize Particle Correspondences using Entropy Minimization</w:t>
      </w:r>
    </w:p>
    <w:p w:rsidR="00A51139" w:rsidRDefault="00A51139"/>
    <w:p w:rsidR="009F2B29" w:rsidRPr="00AD0139" w:rsidRDefault="009F2B29" w:rsidP="00AD0139">
      <w:pPr>
        <w:pStyle w:val="ListParagraph"/>
        <w:numPr>
          <w:ilvl w:val="0"/>
          <w:numId w:val="24"/>
        </w:numPr>
      </w:pPr>
      <w:r w:rsidRPr="00AD0139">
        <w:t>Edi</w:t>
      </w:r>
      <w:r w:rsidR="006D3383">
        <w:t>t</w:t>
      </w:r>
      <w:r w:rsidRPr="00AD0139">
        <w:t xml:space="preserve"> the parameter file called cor</w:t>
      </w:r>
      <w:r w:rsidR="001D5BE3">
        <w:t>r</w:t>
      </w:r>
      <w:r w:rsidRPr="00AD0139">
        <w:t>espond</w:t>
      </w:r>
      <w:r w:rsidR="00A51139">
        <w:t>en</w:t>
      </w:r>
      <w:r w:rsidRPr="00AD0139">
        <w:t>ceFinalCP.xml</w:t>
      </w:r>
    </w:p>
    <w:p w:rsidR="009F2B29" w:rsidRPr="00AD0139" w:rsidRDefault="009F2B29" w:rsidP="00AD0139">
      <w:pPr>
        <w:pStyle w:val="ListParagraph"/>
        <w:numPr>
          <w:ilvl w:val="1"/>
          <w:numId w:val="24"/>
        </w:numPr>
      </w:pPr>
      <w:r w:rsidRPr="00AD0139">
        <w:t xml:space="preserve">Make sure the </w:t>
      </w:r>
      <w:r w:rsidR="003252E5" w:rsidRPr="00AD0139">
        <w:t>&lt;</w:t>
      </w:r>
      <w:proofErr w:type="spellStart"/>
      <w:r w:rsidRPr="00AD0139">
        <w:t>processing</w:t>
      </w:r>
      <w:r w:rsidR="003252E5" w:rsidRPr="00AD0139">
        <w:t>_</w:t>
      </w:r>
      <w:r w:rsidRPr="00AD0139">
        <w:t>mode</w:t>
      </w:r>
      <w:proofErr w:type="spellEnd"/>
      <w:r w:rsidR="003252E5" w:rsidRPr="00AD0139">
        <w:t>&gt;</w:t>
      </w:r>
      <w:r w:rsidRPr="00AD0139">
        <w:t xml:space="preserve"> is -2.</w:t>
      </w:r>
      <w:r w:rsidR="001D5BE3">
        <w:t xml:space="preserve">  This is the optimization mode.</w:t>
      </w:r>
    </w:p>
    <w:p w:rsidR="009F2B29" w:rsidRPr="00AD0139" w:rsidRDefault="009F2B29" w:rsidP="00AD0139">
      <w:pPr>
        <w:pStyle w:val="ListParagraph"/>
        <w:numPr>
          <w:ilvl w:val="1"/>
          <w:numId w:val="24"/>
        </w:numPr>
      </w:pPr>
      <w:r w:rsidRPr="00AD0139">
        <w:t>Check the point file inputs to make sure they come from the point files you just made in the previous step.</w:t>
      </w:r>
    </w:p>
    <w:p w:rsidR="009F2B29" w:rsidRPr="00AD0139" w:rsidRDefault="009F2B29" w:rsidP="00AD0139">
      <w:pPr>
        <w:pStyle w:val="ListParagraph"/>
        <w:numPr>
          <w:ilvl w:val="1"/>
          <w:numId w:val="24"/>
        </w:numPr>
      </w:pPr>
      <w:r w:rsidRPr="00AD0139">
        <w:t>Still need to give it cutting plane(s).</w:t>
      </w:r>
    </w:p>
    <w:p w:rsidR="009F2B29" w:rsidRPr="00AD0139" w:rsidRDefault="009F2B29" w:rsidP="00AD0139">
      <w:pPr>
        <w:pStyle w:val="ListParagraph"/>
        <w:numPr>
          <w:ilvl w:val="1"/>
          <w:numId w:val="24"/>
        </w:numPr>
      </w:pPr>
      <w:r w:rsidRPr="00AD0139">
        <w:t>Check the added optimization parameters</w:t>
      </w:r>
    </w:p>
    <w:p w:rsidR="009F2B29" w:rsidRPr="00AD0139" w:rsidRDefault="009F2B29" w:rsidP="00AD0139">
      <w:pPr>
        <w:pStyle w:val="ListParagraph"/>
        <w:numPr>
          <w:ilvl w:val="2"/>
          <w:numId w:val="24"/>
        </w:numPr>
      </w:pPr>
      <w:r w:rsidRPr="00AD0139">
        <w:t xml:space="preserve">Starting and ending regularization: </w:t>
      </w:r>
      <w:r w:rsidR="0065616E" w:rsidRPr="00AD0139">
        <w:t>This ensure</w:t>
      </w:r>
      <w:r w:rsidR="00366FCB">
        <w:t>s</w:t>
      </w:r>
      <w:r w:rsidR="0065616E" w:rsidRPr="00AD0139">
        <w:t xml:space="preserve"> that the shape matrix is </w:t>
      </w:r>
      <w:r w:rsidR="003252E5" w:rsidRPr="00AD0139">
        <w:t>regularized</w:t>
      </w:r>
      <w:r w:rsidR="0065616E" w:rsidRPr="00AD0139">
        <w:t xml:space="preserve"> at all times (i.e. all the eigenvalues are real and nonzero).  This is part of the entropy minimization </w:t>
      </w:r>
      <w:bookmarkStart w:id="18" w:name="_GoBack"/>
      <w:bookmarkEnd w:id="18"/>
      <w:r w:rsidR="0065616E" w:rsidRPr="00AD0139">
        <w:t>scheme.  The regularization values are proportional to the entropy in the system.</w:t>
      </w:r>
    </w:p>
    <w:p w:rsidR="0065616E" w:rsidRPr="00AD0139" w:rsidRDefault="0065616E" w:rsidP="00AD0139">
      <w:pPr>
        <w:pStyle w:val="ListParagraph"/>
        <w:numPr>
          <w:ilvl w:val="2"/>
          <w:numId w:val="24"/>
        </w:numPr>
      </w:pPr>
      <w:r w:rsidRPr="00AD0139">
        <w:t>Procrustes interval and scaling: Interval is the span of iterations after which you want realignment. Setting the scaling value to 1 computes modular scale.</w:t>
      </w:r>
    </w:p>
    <w:p w:rsidR="0065616E" w:rsidRPr="00AD0139" w:rsidRDefault="0065616E" w:rsidP="00AD0139">
      <w:pPr>
        <w:pStyle w:val="ListParagraph"/>
        <w:numPr>
          <w:ilvl w:val="2"/>
          <w:numId w:val="24"/>
        </w:numPr>
      </w:pPr>
      <w:proofErr w:type="spellStart"/>
      <w:r w:rsidRPr="00AD0139">
        <w:t>Recompute</w:t>
      </w:r>
      <w:proofErr w:type="spellEnd"/>
      <w:r w:rsidRPr="00AD0139">
        <w:t xml:space="preserve"> regularization interval: After how many intervals do you want to </w:t>
      </w:r>
      <w:proofErr w:type="spellStart"/>
      <w:r w:rsidRPr="00AD0139">
        <w:t>recompute</w:t>
      </w:r>
      <w:proofErr w:type="spellEnd"/>
      <w:r w:rsidRPr="00AD0139">
        <w:t xml:space="preserve"> t</w:t>
      </w:r>
      <w:r w:rsidR="003252E5" w:rsidRPr="00AD0139">
        <w:t>he</w:t>
      </w:r>
      <w:r w:rsidRPr="00AD0139">
        <w:t xml:space="preserve"> </w:t>
      </w:r>
      <w:r w:rsidR="003252E5" w:rsidRPr="00AD0139">
        <w:t>r</w:t>
      </w:r>
      <w:r w:rsidRPr="00AD0139">
        <w:t xml:space="preserve">egularization </w:t>
      </w:r>
      <w:r w:rsidR="003252E5" w:rsidRPr="00AD0139">
        <w:t>coefficient</w:t>
      </w:r>
      <w:r w:rsidRPr="00AD0139">
        <w:t>.</w:t>
      </w:r>
    </w:p>
    <w:p w:rsidR="0065616E" w:rsidRDefault="0065616E" w:rsidP="00AD0139">
      <w:pPr>
        <w:pStyle w:val="ListParagraph"/>
        <w:numPr>
          <w:ilvl w:val="0"/>
          <w:numId w:val="24"/>
        </w:numPr>
      </w:pPr>
      <w:r w:rsidRPr="00AD0139">
        <w:t xml:space="preserve">Run </w:t>
      </w:r>
      <w:proofErr w:type="spellStart"/>
      <w:r w:rsidRPr="00AD0139">
        <w:t>ShapeWorksRun</w:t>
      </w:r>
      <w:proofErr w:type="spellEnd"/>
      <w:r w:rsidRPr="00AD0139">
        <w:t xml:space="preserve"> corespond</w:t>
      </w:r>
      <w:r w:rsidR="006D3383">
        <w:t>en</w:t>
      </w:r>
      <w:r w:rsidRPr="00AD0139">
        <w:t>ceFinalCP.xml</w:t>
      </w:r>
    </w:p>
    <w:p w:rsidR="001D5BE3" w:rsidRPr="00366FCB" w:rsidRDefault="001D5BE3" w:rsidP="00AD0139">
      <w:pPr>
        <w:pStyle w:val="ListParagraph"/>
        <w:numPr>
          <w:ilvl w:val="1"/>
          <w:numId w:val="24"/>
        </w:numPr>
        <w:rPr>
          <w:b/>
        </w:rPr>
      </w:pPr>
      <w:r w:rsidRPr="00AD0139">
        <w:rPr>
          <w:b/>
        </w:rPr>
        <w:t>Executables/</w:t>
      </w:r>
      <w:proofErr w:type="spellStart"/>
      <w:r w:rsidRPr="00AD0139">
        <w:rPr>
          <w:b/>
        </w:rPr>
        <w:t>ShapeWorks</w:t>
      </w:r>
      <w:proofErr w:type="spellEnd"/>
      <w:r w:rsidRPr="00AD0139">
        <w:rPr>
          <w:b/>
        </w:rPr>
        <w:t>/</w:t>
      </w:r>
      <w:proofErr w:type="spellStart"/>
      <w:r w:rsidRPr="00AD0139">
        <w:rPr>
          <w:b/>
        </w:rPr>
        <w:t>ShapeWorksRun</w:t>
      </w:r>
      <w:proofErr w:type="spellEnd"/>
      <w:r w:rsidRPr="00AD0139">
        <w:rPr>
          <w:b/>
        </w:rPr>
        <w:t xml:space="preserve"> </w:t>
      </w:r>
      <w:proofErr w:type="spellStart"/>
      <w:r w:rsidRPr="00AD0139">
        <w:rPr>
          <w:b/>
        </w:rPr>
        <w:t>paramfiles</w:t>
      </w:r>
      <w:proofErr w:type="spellEnd"/>
      <w:r w:rsidRPr="00AD0139">
        <w:rPr>
          <w:b/>
        </w:rPr>
        <w:t>/correspondenceFinalCP.xml</w:t>
      </w:r>
    </w:p>
    <w:p w:rsidR="0065616E" w:rsidRPr="003252E5" w:rsidRDefault="0065616E" w:rsidP="00AD0139">
      <w:pPr>
        <w:pStyle w:val="ListParagraph"/>
        <w:numPr>
          <w:ilvl w:val="1"/>
          <w:numId w:val="24"/>
        </w:numPr>
      </w:pPr>
      <w:r w:rsidRPr="00AD0139">
        <w:t>This will produce the final point files for each femur</w:t>
      </w:r>
      <w:r w:rsidR="001D5BE3">
        <w:t xml:space="preserve"> and put them in a folder called </w:t>
      </w:r>
      <w:proofErr w:type="spellStart"/>
      <w:r w:rsidR="001D5BE3">
        <w:t>finalCP</w:t>
      </w:r>
      <w:proofErr w:type="spellEnd"/>
      <w:r w:rsidR="001D5BE3">
        <w:t>.</w:t>
      </w:r>
    </w:p>
    <w:p w:rsidR="00F32892" w:rsidRDefault="00F32892" w:rsidP="00A739D3"/>
    <w:p w:rsidR="00B73BE3" w:rsidRDefault="00B73BE3" w:rsidP="00B73BE3">
      <w:r w:rsidRPr="0091136A">
        <w:rPr>
          <w:b/>
        </w:rPr>
        <w:t xml:space="preserve">Analyze Your Final Data Using </w:t>
      </w:r>
      <w:proofErr w:type="spellStart"/>
      <w:r w:rsidRPr="0091136A">
        <w:rPr>
          <w:b/>
        </w:rPr>
        <w:t>ShapeWorksView</w:t>
      </w:r>
      <w:proofErr w:type="spellEnd"/>
      <w:r w:rsidRPr="0091136A">
        <w:rPr>
          <w:b/>
        </w:rPr>
        <w:t xml:space="preserve"> (must be done on Windows)</w:t>
      </w:r>
    </w:p>
    <w:p w:rsidR="00B73BE3" w:rsidRDefault="00B73BE3" w:rsidP="00B73BE3"/>
    <w:p w:rsidR="00B73BE3" w:rsidRDefault="00B73BE3" w:rsidP="00B73BE3">
      <w:pPr>
        <w:pStyle w:val="ListParagraph"/>
        <w:numPr>
          <w:ilvl w:val="0"/>
          <w:numId w:val="20"/>
        </w:numPr>
      </w:pPr>
      <w:r>
        <w:t>Download the final point files</w:t>
      </w:r>
      <w:r w:rsidR="006D0BDD">
        <w:t xml:space="preserve"> from </w:t>
      </w:r>
      <w:r w:rsidR="001D5BE3">
        <w:t xml:space="preserve">the </w:t>
      </w:r>
      <w:proofErr w:type="spellStart"/>
      <w:r w:rsidR="001D5BE3">
        <w:t>finalCP</w:t>
      </w:r>
      <w:proofErr w:type="spellEnd"/>
      <w:r w:rsidR="001D5BE3">
        <w:t>/ folder</w:t>
      </w:r>
      <w:r>
        <w:t xml:space="preserve"> </w:t>
      </w:r>
    </w:p>
    <w:p w:rsidR="00B73BE3" w:rsidRDefault="006D0BDD" w:rsidP="00B73BE3">
      <w:pPr>
        <w:pStyle w:val="ListParagraph"/>
        <w:numPr>
          <w:ilvl w:val="0"/>
          <w:numId w:val="20"/>
        </w:numPr>
      </w:pPr>
      <w:r>
        <w:t>Edit the parameter file called analyze.</w:t>
      </w:r>
      <w:r w:rsidR="001D5BE3">
        <w:t>xml</w:t>
      </w:r>
      <w:r>
        <w:t xml:space="preserve"> to make sure it points to the </w:t>
      </w:r>
      <w:proofErr w:type="spellStart"/>
      <w:r w:rsidR="00530E4C">
        <w:t>finalCP</w:t>
      </w:r>
      <w:proofErr w:type="spellEnd"/>
      <w:r w:rsidR="00530E4C">
        <w:t xml:space="preserve">/ </w:t>
      </w:r>
      <w:r>
        <w:t xml:space="preserve">folder where the point files are located.  Also, make sure that the correct femurs are </w:t>
      </w:r>
      <w:r w:rsidR="001D5BE3">
        <w:t>identified</w:t>
      </w:r>
      <w:r>
        <w:t xml:space="preserve"> as being in either group 1 (control) or group 2 (patients)</w:t>
      </w:r>
    </w:p>
    <w:p w:rsidR="00530E4C" w:rsidRDefault="00530E4C" w:rsidP="00B73BE3">
      <w:pPr>
        <w:pStyle w:val="ListParagraph"/>
        <w:numPr>
          <w:ilvl w:val="0"/>
          <w:numId w:val="20"/>
        </w:numPr>
      </w:pPr>
      <w:r>
        <w:lastRenderedPageBreak/>
        <w:t>Make sure you have the ShapeWorksView.exe executable on your local machine.</w:t>
      </w:r>
    </w:p>
    <w:p w:rsidR="00B73BE3" w:rsidRDefault="00B73BE3">
      <w:pPr>
        <w:pStyle w:val="ListParagraph"/>
        <w:numPr>
          <w:ilvl w:val="0"/>
          <w:numId w:val="20"/>
        </w:numPr>
      </w:pPr>
      <w:r>
        <w:t xml:space="preserve">Open a command window and navigate to the directory containing the </w:t>
      </w:r>
      <w:r w:rsidR="00530E4C">
        <w:t>project files (</w:t>
      </w:r>
      <w:proofErr w:type="spellStart"/>
      <w:r w:rsidR="00530E4C">
        <w:t>e.f</w:t>
      </w:r>
      <w:proofErr w:type="spellEnd"/>
      <w:r w:rsidR="00530E4C">
        <w:t xml:space="preserve">. Executables, </w:t>
      </w:r>
      <w:proofErr w:type="spellStart"/>
      <w:r w:rsidR="00530E4C">
        <w:t>paramfiles</w:t>
      </w:r>
      <w:proofErr w:type="spellEnd"/>
      <w:r w:rsidR="00530E4C">
        <w:t xml:space="preserve">, </w:t>
      </w:r>
      <w:proofErr w:type="spellStart"/>
      <w:r w:rsidR="00530E4C">
        <w:t>finalCP</w:t>
      </w:r>
      <w:proofErr w:type="spellEnd"/>
      <w:r w:rsidR="00530E4C">
        <w:t xml:space="preserve">) </w:t>
      </w:r>
    </w:p>
    <w:p w:rsidR="00B73BE3" w:rsidRDefault="00B73BE3" w:rsidP="00B73BE3">
      <w:pPr>
        <w:pStyle w:val="ListParagraph"/>
        <w:numPr>
          <w:ilvl w:val="0"/>
          <w:numId w:val="20"/>
        </w:numPr>
      </w:pPr>
      <w:r>
        <w:t xml:space="preserve">Run the </w:t>
      </w:r>
      <w:proofErr w:type="spellStart"/>
      <w:r w:rsidR="00530E4C">
        <w:t>ShapeWorksView</w:t>
      </w:r>
      <w:proofErr w:type="spellEnd"/>
      <w:r w:rsidR="00530E4C">
        <w:t xml:space="preserve"> executable</w:t>
      </w:r>
    </w:p>
    <w:p w:rsidR="00530E4C" w:rsidRPr="00AD0139" w:rsidRDefault="00530E4C" w:rsidP="00AD0139">
      <w:pPr>
        <w:pStyle w:val="ListParagraph"/>
        <w:numPr>
          <w:ilvl w:val="1"/>
          <w:numId w:val="20"/>
        </w:numPr>
        <w:rPr>
          <w:b/>
        </w:rPr>
      </w:pPr>
      <w:r w:rsidRPr="00AD0139">
        <w:rPr>
          <w:b/>
        </w:rPr>
        <w:t>Executables\</w:t>
      </w:r>
      <w:proofErr w:type="spellStart"/>
      <w:r w:rsidRPr="00AD0139">
        <w:rPr>
          <w:b/>
        </w:rPr>
        <w:t>ShapeWorks</w:t>
      </w:r>
      <w:proofErr w:type="spellEnd"/>
      <w:r w:rsidRPr="00AD0139">
        <w:rPr>
          <w:b/>
        </w:rPr>
        <w:t xml:space="preserve">\ShapeWorksView.exe </w:t>
      </w:r>
      <w:proofErr w:type="spellStart"/>
      <w:r w:rsidRPr="00AD0139">
        <w:rPr>
          <w:b/>
        </w:rPr>
        <w:t>paramfiles</w:t>
      </w:r>
      <w:proofErr w:type="spellEnd"/>
      <w:r w:rsidRPr="00AD0139">
        <w:rPr>
          <w:b/>
        </w:rPr>
        <w:t>\analyze.xml</w:t>
      </w:r>
    </w:p>
    <w:p w:rsidR="00B73BE3" w:rsidRDefault="006D0BDD" w:rsidP="00AD0139">
      <w:pPr>
        <w:pStyle w:val="ListParagraph"/>
        <w:numPr>
          <w:ilvl w:val="0"/>
          <w:numId w:val="20"/>
        </w:numPr>
      </w:pPr>
      <w:r>
        <w:t>You can output any shape you are looking at</w:t>
      </w:r>
      <w:r w:rsidR="00530E4C">
        <w:t xml:space="preserve"> in VTK format </w:t>
      </w:r>
      <w:r>
        <w:t xml:space="preserve">by choosing File </w:t>
      </w:r>
      <w:r>
        <w:sym w:font="Wingdings" w:char="F0E0"/>
      </w:r>
      <w:proofErr w:type="spellStart"/>
      <w:r w:rsidR="00530E4C">
        <w:t>WriteSurfaceMesh</w:t>
      </w:r>
      <w:proofErr w:type="spellEnd"/>
    </w:p>
    <w:p w:rsidR="00B73BE3" w:rsidRDefault="00B73BE3" w:rsidP="00B73BE3">
      <w:pPr>
        <w:pStyle w:val="ListParagraph"/>
        <w:numPr>
          <w:ilvl w:val="0"/>
          <w:numId w:val="20"/>
        </w:numPr>
      </w:pPr>
      <w:r>
        <w:t xml:space="preserve">These VTK files can be viewed using </w:t>
      </w:r>
      <w:proofErr w:type="spellStart"/>
      <w:r>
        <w:t>ParaView</w:t>
      </w:r>
      <w:proofErr w:type="spellEnd"/>
      <w:r>
        <w:t>.</w:t>
      </w:r>
    </w:p>
    <w:p w:rsidR="00487347" w:rsidRDefault="00B73BE3" w:rsidP="00B73BE3">
      <w:pPr>
        <w:pStyle w:val="ListParagraph"/>
        <w:numPr>
          <w:ilvl w:val="1"/>
          <w:numId w:val="20"/>
        </w:numPr>
      </w:pPr>
      <w:proofErr w:type="spellStart"/>
      <w:r>
        <w:t>Paraview</w:t>
      </w:r>
      <w:proofErr w:type="spellEnd"/>
      <w:r>
        <w:t xml:space="preserve"> can write the files out in STL format.  After opening the file and clicking on Analyze, click on the Filter menu and choose the </w:t>
      </w:r>
      <w:proofErr w:type="gramStart"/>
      <w:r>
        <w:t>Triangulate</w:t>
      </w:r>
      <w:proofErr w:type="gramEnd"/>
      <w:r>
        <w:t xml:space="preserve"> filter.</w:t>
      </w:r>
    </w:p>
    <w:p w:rsidR="00487347" w:rsidRDefault="00487347" w:rsidP="00B73BE3">
      <w:pPr>
        <w:pStyle w:val="ListParagraph"/>
        <w:numPr>
          <w:ilvl w:val="1"/>
          <w:numId w:val="20"/>
        </w:numPr>
      </w:pPr>
      <w:r>
        <w:t xml:space="preserve">To give the meshes a smoother appearance use the Generate Surface </w:t>
      </w:r>
      <w:proofErr w:type="spellStart"/>
      <w:r>
        <w:t>Normals</w:t>
      </w:r>
      <w:proofErr w:type="spellEnd"/>
      <w:r>
        <w:t xml:space="preserve"> filter with the feature angle set to 60°.</w:t>
      </w:r>
    </w:p>
    <w:p w:rsidR="00F24000" w:rsidRDefault="00F24000" w:rsidP="00F24000">
      <w:pPr>
        <w:pStyle w:val="ListParagraph"/>
        <w:numPr>
          <w:ilvl w:val="2"/>
          <w:numId w:val="20"/>
        </w:numPr>
      </w:pPr>
      <w:r>
        <w:t xml:space="preserve">IMPORTANT NOTE: If you want to compare shapes in </w:t>
      </w:r>
      <w:proofErr w:type="spellStart"/>
      <w:r>
        <w:t>phantomthick</w:t>
      </w:r>
      <w:proofErr w:type="spellEnd"/>
      <w:r>
        <w:t xml:space="preserve"> you will need to flip some normal.  If you want to display the control mean shape with protrusions of the patient mean shape (or different mode shapes) as positive values, check the Flip </w:t>
      </w:r>
      <w:proofErr w:type="spellStart"/>
      <w:r>
        <w:t>Normals</w:t>
      </w:r>
      <w:proofErr w:type="spellEnd"/>
      <w:r>
        <w:t xml:space="preserve"> option in the Generate Surface </w:t>
      </w:r>
      <w:proofErr w:type="spellStart"/>
      <w:r>
        <w:t>Normals</w:t>
      </w:r>
      <w:proofErr w:type="spellEnd"/>
      <w:r>
        <w:t xml:space="preserve"> filter when creating the </w:t>
      </w:r>
      <w:proofErr w:type="spellStart"/>
      <w:r>
        <w:t>stl</w:t>
      </w:r>
      <w:proofErr w:type="spellEnd"/>
      <w:r>
        <w:t xml:space="preserve"> files for </w:t>
      </w:r>
      <w:r w:rsidRPr="00F24000">
        <w:rPr>
          <w:i/>
        </w:rPr>
        <w:t>both</w:t>
      </w:r>
      <w:r>
        <w:t xml:space="preserve"> the control and the patient shapes.</w:t>
      </w:r>
    </w:p>
    <w:p w:rsidR="009D42F2" w:rsidRDefault="00BF6935" w:rsidP="00F24000">
      <w:pPr>
        <w:pStyle w:val="ListParagraph"/>
        <w:numPr>
          <w:ilvl w:val="2"/>
          <w:numId w:val="20"/>
        </w:numPr>
      </w:pPr>
      <w:r>
        <w:t xml:space="preserve">If you want to look at a specific patient </w:t>
      </w:r>
      <w:r w:rsidR="009D42F2">
        <w:t>you may need to play around with the direction of the normal to get the color plot values (+ or -) to be what you want.</w:t>
      </w:r>
    </w:p>
    <w:p w:rsidR="009D42F2" w:rsidRDefault="009D42F2" w:rsidP="00AD0139">
      <w:pPr>
        <w:pStyle w:val="ListParagraph"/>
        <w:numPr>
          <w:ilvl w:val="1"/>
          <w:numId w:val="20"/>
        </w:numPr>
      </w:pPr>
      <w:r>
        <w:t>Save the data in binary STL format</w:t>
      </w:r>
    </w:p>
    <w:p w:rsidR="009D42F2" w:rsidRDefault="009D42F2">
      <w:pPr>
        <w:pStyle w:val="ListParagraph"/>
        <w:numPr>
          <w:ilvl w:val="2"/>
          <w:numId w:val="20"/>
        </w:numPr>
      </w:pPr>
      <w:r>
        <w:t xml:space="preserve">If you want to be able to </w:t>
      </w:r>
      <w:proofErr w:type="spellStart"/>
      <w:r>
        <w:t>opne</w:t>
      </w:r>
      <w:proofErr w:type="spellEnd"/>
      <w:r>
        <w:t xml:space="preserve"> the STL in </w:t>
      </w:r>
      <w:proofErr w:type="spellStart"/>
      <w:r>
        <w:t>PreView</w:t>
      </w:r>
      <w:proofErr w:type="spellEnd"/>
      <w:r>
        <w:t xml:space="preserve"> then you will need to save in ASCII format, which results in larger sized files.</w:t>
      </w:r>
    </w:p>
    <w:p w:rsidR="009D42F2" w:rsidRDefault="009D42F2" w:rsidP="00AD0139">
      <w:pPr>
        <w:pStyle w:val="ListParagraph"/>
        <w:numPr>
          <w:ilvl w:val="1"/>
          <w:numId w:val="20"/>
        </w:numPr>
      </w:pPr>
      <w:r>
        <w:t xml:space="preserve">The </w:t>
      </w:r>
      <w:proofErr w:type="spellStart"/>
      <w:r>
        <w:t>stl</w:t>
      </w:r>
      <w:proofErr w:type="spellEnd"/>
      <w:r>
        <w:t xml:space="preserve"> files can be opened in Amira and saved in ASCII .surf format for use with </w:t>
      </w:r>
      <w:proofErr w:type="spellStart"/>
      <w:r>
        <w:t>phantomthick</w:t>
      </w:r>
      <w:proofErr w:type="spellEnd"/>
      <w:r>
        <w:t>.</w:t>
      </w:r>
      <w:r w:rsidDel="009D42F2">
        <w:t xml:space="preserve"> </w:t>
      </w:r>
    </w:p>
    <w:p w:rsidR="009D42F2" w:rsidRPr="009D42F2" w:rsidRDefault="0065616E" w:rsidP="00AD0139">
      <w:pPr>
        <w:pStyle w:val="ListParagraph"/>
        <w:numPr>
          <w:ilvl w:val="1"/>
          <w:numId w:val="20"/>
        </w:numPr>
      </w:pPr>
      <w:r w:rsidRPr="009D42F2">
        <w:t xml:space="preserve">NOTE: PCA is done </w:t>
      </w:r>
      <w:r w:rsidR="003252E5" w:rsidRPr="009D42F2">
        <w:t>entirely</w:t>
      </w:r>
      <w:r w:rsidRPr="009D42F2">
        <w:t xml:space="preserve"> in the </w:t>
      </w:r>
      <w:proofErr w:type="spellStart"/>
      <w:r w:rsidRPr="009D42F2">
        <w:t>Shape</w:t>
      </w:r>
      <w:r w:rsidR="003252E5" w:rsidRPr="009D42F2">
        <w:t>W</w:t>
      </w:r>
      <w:r w:rsidRPr="009D42F2">
        <w:t>orksView</w:t>
      </w:r>
      <w:proofErr w:type="spellEnd"/>
      <w:r w:rsidRPr="009D42F2">
        <w:t xml:space="preserve">.  There is some </w:t>
      </w:r>
      <w:proofErr w:type="spellStart"/>
      <w:proofErr w:type="gramStart"/>
      <w:r w:rsidRPr="009D42F2">
        <w:t>eigen</w:t>
      </w:r>
      <w:proofErr w:type="spellEnd"/>
      <w:proofErr w:type="gramEnd"/>
      <w:r w:rsidRPr="009D42F2">
        <w:t xml:space="preserve"> </w:t>
      </w:r>
      <w:r w:rsidR="003252E5" w:rsidRPr="009D42F2">
        <w:t>decomposition</w:t>
      </w:r>
      <w:r w:rsidRPr="009D42F2">
        <w:t xml:space="preserve"> that takes place in the </w:t>
      </w:r>
      <w:r w:rsidR="003252E5" w:rsidRPr="009D42F2">
        <w:t>Optimization</w:t>
      </w:r>
      <w:r w:rsidRPr="009D42F2">
        <w:t xml:space="preserve"> but</w:t>
      </w:r>
      <w:r w:rsidR="003252E5" w:rsidRPr="009D42F2">
        <w:t xml:space="preserve"> that</w:t>
      </w:r>
      <w:r w:rsidRPr="009D42F2">
        <w:t xml:space="preserve"> is </w:t>
      </w:r>
      <w:r w:rsidR="003252E5" w:rsidRPr="009D42F2">
        <w:t>purely</w:t>
      </w:r>
      <w:r w:rsidRPr="009D42F2">
        <w:t xml:space="preserve"> for entropy </w:t>
      </w:r>
      <w:r w:rsidR="003252E5" w:rsidRPr="009D42F2">
        <w:t>balancing</w:t>
      </w:r>
      <w:r w:rsidRPr="009D42F2">
        <w:t>.</w:t>
      </w:r>
    </w:p>
    <w:p w:rsidR="009D42F2" w:rsidRDefault="009D42F2" w:rsidP="00AD0139">
      <w:pPr>
        <w:rPr>
          <w:rStyle w:val="Hyperlink"/>
          <w:color w:val="auto"/>
          <w:u w:val="none"/>
        </w:rPr>
      </w:pPr>
    </w:p>
    <w:p w:rsidR="009D42F2" w:rsidRPr="00AD0139" w:rsidRDefault="009D42F2" w:rsidP="00AD0139">
      <w:pPr>
        <w:rPr>
          <w:rStyle w:val="Hyperlink"/>
          <w:b/>
          <w:color w:val="auto"/>
          <w:u w:val="none"/>
        </w:rPr>
      </w:pPr>
      <w:r w:rsidRPr="00AD0139">
        <w:rPr>
          <w:rStyle w:val="Hyperlink"/>
          <w:b/>
          <w:color w:val="auto"/>
          <w:u w:val="none"/>
        </w:rPr>
        <w:t>Statistical Analysis</w:t>
      </w:r>
    </w:p>
    <w:p w:rsidR="00F32892" w:rsidRDefault="00F32892">
      <w:pPr>
        <w:spacing w:after="200" w:line="276" w:lineRule="auto"/>
        <w:rPr>
          <w:rStyle w:val="Hyperlink"/>
        </w:rPr>
      </w:pPr>
    </w:p>
    <w:p w:rsidR="009D42F2" w:rsidRDefault="009D42F2" w:rsidP="00AD0139">
      <w:pPr>
        <w:pStyle w:val="ListParagraph"/>
        <w:numPr>
          <w:ilvl w:val="0"/>
          <w:numId w:val="25"/>
        </w:numPr>
        <w:spacing w:after="200" w:line="276" w:lineRule="auto"/>
        <w:rPr>
          <w:rStyle w:val="Hyperlink"/>
          <w:color w:val="auto"/>
          <w:u w:val="none"/>
        </w:rPr>
      </w:pPr>
      <w:r>
        <w:rPr>
          <w:rStyle w:val="Hyperlink"/>
          <w:color w:val="auto"/>
          <w:u w:val="none"/>
        </w:rPr>
        <w:t>PCA and Visualization is d</w:t>
      </w:r>
      <w:r w:rsidR="0061583E">
        <w:rPr>
          <w:rStyle w:val="Hyperlink"/>
          <w:color w:val="auto"/>
          <w:u w:val="none"/>
        </w:rPr>
        <w:t>one</w:t>
      </w:r>
      <w:r>
        <w:rPr>
          <w:rStyle w:val="Hyperlink"/>
          <w:color w:val="auto"/>
          <w:u w:val="none"/>
        </w:rPr>
        <w:t xml:space="preserve"> entirely in </w:t>
      </w:r>
      <w:proofErr w:type="spellStart"/>
      <w:r>
        <w:rPr>
          <w:rStyle w:val="Hyperlink"/>
          <w:color w:val="auto"/>
          <w:u w:val="none"/>
        </w:rPr>
        <w:t>ShapeWorksView</w:t>
      </w:r>
      <w:proofErr w:type="spellEnd"/>
    </w:p>
    <w:p w:rsidR="009D42F2" w:rsidRDefault="009D42F2" w:rsidP="00AD0139">
      <w:pPr>
        <w:pStyle w:val="ListParagraph"/>
        <w:numPr>
          <w:ilvl w:val="0"/>
          <w:numId w:val="25"/>
        </w:numPr>
        <w:spacing w:after="200" w:line="276" w:lineRule="auto"/>
        <w:rPr>
          <w:rStyle w:val="Hyperlink"/>
          <w:color w:val="auto"/>
          <w:u w:val="none"/>
        </w:rPr>
      </w:pPr>
      <w:r>
        <w:rPr>
          <w:rStyle w:val="Hyperlink"/>
          <w:color w:val="auto"/>
          <w:u w:val="none"/>
        </w:rPr>
        <w:t>Generate Mode Data:</w:t>
      </w:r>
    </w:p>
    <w:p w:rsidR="009D42F2" w:rsidRDefault="009D42F2" w:rsidP="00AD0139">
      <w:pPr>
        <w:pStyle w:val="ListParagraph"/>
        <w:numPr>
          <w:ilvl w:val="1"/>
          <w:numId w:val="25"/>
        </w:numPr>
        <w:spacing w:after="200" w:line="276" w:lineRule="auto"/>
        <w:rPr>
          <w:rStyle w:val="Hyperlink"/>
          <w:color w:val="auto"/>
          <w:u w:val="none"/>
        </w:rPr>
      </w:pPr>
      <w:r>
        <w:rPr>
          <w:rStyle w:val="Hyperlink"/>
          <w:color w:val="auto"/>
          <w:u w:val="none"/>
        </w:rPr>
        <w:t>Use the Compute ModeLengths.exe and the analyze.xml file</w:t>
      </w:r>
    </w:p>
    <w:p w:rsidR="009D42F2" w:rsidRDefault="009D42F2" w:rsidP="00AD0139">
      <w:pPr>
        <w:pStyle w:val="ListParagraph"/>
        <w:numPr>
          <w:ilvl w:val="1"/>
          <w:numId w:val="25"/>
        </w:numPr>
        <w:spacing w:after="200" w:line="276" w:lineRule="auto"/>
        <w:rPr>
          <w:rStyle w:val="Hyperlink"/>
          <w:color w:val="auto"/>
          <w:u w:val="none"/>
        </w:rPr>
      </w:pPr>
      <w:r>
        <w:rPr>
          <w:rStyle w:val="Hyperlink"/>
          <w:color w:val="auto"/>
          <w:u w:val="none"/>
        </w:rPr>
        <w:t>Executables\</w:t>
      </w:r>
      <w:proofErr w:type="spellStart"/>
      <w:r>
        <w:rPr>
          <w:rStyle w:val="Hyperlink"/>
          <w:color w:val="auto"/>
          <w:u w:val="none"/>
        </w:rPr>
        <w:t>ShapeWorks</w:t>
      </w:r>
      <w:proofErr w:type="spellEnd"/>
      <w:r>
        <w:rPr>
          <w:rStyle w:val="Hyperlink"/>
          <w:color w:val="auto"/>
          <w:u w:val="none"/>
        </w:rPr>
        <w:t xml:space="preserve">\ComputeModeLengths.exe </w:t>
      </w:r>
      <w:proofErr w:type="spellStart"/>
      <w:r>
        <w:rPr>
          <w:rStyle w:val="Hyperlink"/>
          <w:color w:val="auto"/>
          <w:u w:val="none"/>
        </w:rPr>
        <w:t>paramfiles</w:t>
      </w:r>
      <w:proofErr w:type="spellEnd"/>
      <w:r>
        <w:rPr>
          <w:rStyle w:val="Hyperlink"/>
          <w:color w:val="auto"/>
          <w:u w:val="none"/>
        </w:rPr>
        <w:t>\analyze.xml modeinfo.txt</w:t>
      </w:r>
    </w:p>
    <w:p w:rsidR="009D42F2" w:rsidRDefault="009D42F2" w:rsidP="00AD0139">
      <w:pPr>
        <w:pStyle w:val="ListParagraph"/>
        <w:numPr>
          <w:ilvl w:val="2"/>
          <w:numId w:val="25"/>
        </w:numPr>
        <w:spacing w:after="200" w:line="276" w:lineRule="auto"/>
        <w:rPr>
          <w:rStyle w:val="Hyperlink"/>
          <w:color w:val="auto"/>
          <w:u w:val="none"/>
        </w:rPr>
      </w:pPr>
      <w:r>
        <w:rPr>
          <w:rStyle w:val="Hyperlink"/>
          <w:color w:val="auto"/>
          <w:u w:val="none"/>
        </w:rPr>
        <w:t>The modeinfo.txt file will contain numerical information about the modes</w:t>
      </w:r>
      <w:r w:rsidR="0061583E">
        <w:rPr>
          <w:rStyle w:val="Hyperlink"/>
          <w:color w:val="auto"/>
          <w:u w:val="none"/>
        </w:rPr>
        <w:t xml:space="preserve"> (eigenvalues?)</w:t>
      </w:r>
      <w:r>
        <w:rPr>
          <w:rStyle w:val="Hyperlink"/>
          <w:color w:val="auto"/>
          <w:u w:val="none"/>
        </w:rPr>
        <w:t xml:space="preserve">.  Perhaps most important is the </w:t>
      </w:r>
      <w:ins w:id="19" w:author="Mike Harris" w:date="2012-12-28T11:42:00Z">
        <w:r w:rsidR="00AD0139">
          <w:rPr>
            <w:rStyle w:val="Hyperlink"/>
            <w:color w:val="auto"/>
            <w:u w:val="none"/>
          </w:rPr>
          <w:t xml:space="preserve">column </w:t>
        </w:r>
      </w:ins>
      <w:r>
        <w:rPr>
          <w:rStyle w:val="Hyperlink"/>
          <w:color w:val="auto"/>
          <w:u w:val="none"/>
        </w:rPr>
        <w:t>called title</w:t>
      </w:r>
      <w:ins w:id="20" w:author="Mike Harris" w:date="2012-12-28T11:42:00Z">
        <w:r w:rsidR="00AD0139">
          <w:rPr>
            <w:rStyle w:val="Hyperlink"/>
            <w:color w:val="auto"/>
            <w:u w:val="none"/>
          </w:rPr>
          <w:t>d</w:t>
        </w:r>
      </w:ins>
      <w:r>
        <w:rPr>
          <w:rStyle w:val="Hyperlink"/>
          <w:color w:val="auto"/>
          <w:u w:val="none"/>
        </w:rPr>
        <w:t xml:space="preserve"> ‘PV’ which gives information about the cumulative percent variation captured by the modes.</w:t>
      </w:r>
    </w:p>
    <w:p w:rsidR="0061583E" w:rsidRDefault="009D42F2" w:rsidP="00AD0139">
      <w:pPr>
        <w:pStyle w:val="ListParagraph"/>
        <w:numPr>
          <w:ilvl w:val="2"/>
          <w:numId w:val="25"/>
        </w:numPr>
        <w:spacing w:after="200" w:line="276" w:lineRule="auto"/>
        <w:rPr>
          <w:rStyle w:val="Hyperlink"/>
          <w:color w:val="auto"/>
          <w:u w:val="none"/>
        </w:rPr>
      </w:pPr>
      <w:r>
        <w:rPr>
          <w:rStyle w:val="Hyperlink"/>
          <w:color w:val="auto"/>
          <w:u w:val="none"/>
        </w:rPr>
        <w:lastRenderedPageBreak/>
        <w:t xml:space="preserve">Open the modeinfo.txt file in Excel and plot the PV column.  Also note in this column how many modes it takes to capture 80%, 90%, </w:t>
      </w:r>
      <w:proofErr w:type="spellStart"/>
      <w:r>
        <w:rPr>
          <w:rStyle w:val="Hyperlink"/>
          <w:color w:val="auto"/>
          <w:u w:val="none"/>
        </w:rPr>
        <w:t>etc</w:t>
      </w:r>
      <w:proofErr w:type="spellEnd"/>
      <w:r>
        <w:rPr>
          <w:rStyle w:val="Hyperlink"/>
          <w:color w:val="auto"/>
          <w:u w:val="none"/>
        </w:rPr>
        <w:t xml:space="preserve"> of the variation among the shapes.</w:t>
      </w:r>
    </w:p>
    <w:p w:rsidR="0061583E" w:rsidRDefault="0061583E" w:rsidP="00AD0139">
      <w:pPr>
        <w:pStyle w:val="ListParagraph"/>
        <w:numPr>
          <w:ilvl w:val="0"/>
          <w:numId w:val="25"/>
        </w:numPr>
        <w:spacing w:after="200" w:line="276" w:lineRule="auto"/>
        <w:rPr>
          <w:rStyle w:val="Hyperlink"/>
          <w:color w:val="auto"/>
          <w:u w:val="none"/>
        </w:rPr>
      </w:pPr>
      <w:r>
        <w:rPr>
          <w:rStyle w:val="Hyperlink"/>
          <w:color w:val="auto"/>
          <w:u w:val="none"/>
        </w:rPr>
        <w:t>Parallel Analysis to Determine the Significant Number of Modes</w:t>
      </w:r>
    </w:p>
    <w:p w:rsidR="0061583E" w:rsidRDefault="0061583E" w:rsidP="00AD0139">
      <w:pPr>
        <w:pStyle w:val="ListParagraph"/>
        <w:numPr>
          <w:ilvl w:val="1"/>
          <w:numId w:val="25"/>
        </w:numPr>
        <w:spacing w:after="200" w:line="276" w:lineRule="auto"/>
        <w:rPr>
          <w:rStyle w:val="Hyperlink"/>
          <w:color w:val="auto"/>
          <w:u w:val="none"/>
        </w:rPr>
      </w:pPr>
      <w:r>
        <w:rPr>
          <w:rStyle w:val="Hyperlink"/>
          <w:color w:val="auto"/>
          <w:u w:val="none"/>
        </w:rPr>
        <w:t xml:space="preserve">NOTE: See the article “Parallel Analysis: a Method for Determining Significant principal Components” by Franklin (1995) </w:t>
      </w:r>
      <w:r>
        <w:rPr>
          <w:rStyle w:val="Hyperlink"/>
          <w:i/>
          <w:color w:val="auto"/>
          <w:u w:val="none"/>
        </w:rPr>
        <w:t>J Vegetation Science</w:t>
      </w:r>
      <w:r>
        <w:rPr>
          <w:rStyle w:val="Hyperlink"/>
          <w:color w:val="auto"/>
          <w:u w:val="none"/>
        </w:rPr>
        <w:t>.</w:t>
      </w:r>
    </w:p>
    <w:p w:rsidR="0061583E" w:rsidRDefault="0061583E" w:rsidP="00AD0139">
      <w:pPr>
        <w:pStyle w:val="ListParagraph"/>
        <w:numPr>
          <w:ilvl w:val="1"/>
          <w:numId w:val="25"/>
        </w:numPr>
        <w:spacing w:after="200" w:line="276" w:lineRule="auto"/>
        <w:rPr>
          <w:rStyle w:val="Hyperlink"/>
          <w:color w:val="auto"/>
          <w:u w:val="none"/>
        </w:rPr>
      </w:pPr>
      <w:r>
        <w:rPr>
          <w:rStyle w:val="Hyperlink"/>
          <w:color w:val="auto"/>
          <w:u w:val="none"/>
        </w:rPr>
        <w:t>You need the statistical package called R. (</w:t>
      </w:r>
      <w:hyperlink r:id="rId8" w:history="1">
        <w:r w:rsidRPr="006E3AF2">
          <w:rPr>
            <w:rStyle w:val="Hyperlink"/>
          </w:rPr>
          <w:t>http://cran.r-project.org</w:t>
        </w:r>
      </w:hyperlink>
      <w:r>
        <w:rPr>
          <w:rStyle w:val="Hyperlink"/>
          <w:color w:val="auto"/>
          <w:u w:val="none"/>
        </w:rPr>
        <w:t>)</w:t>
      </w:r>
    </w:p>
    <w:p w:rsidR="009D42F2" w:rsidRDefault="009D42F2" w:rsidP="00AD0139">
      <w:pPr>
        <w:pStyle w:val="ListParagraph"/>
        <w:numPr>
          <w:ilvl w:val="1"/>
          <w:numId w:val="25"/>
        </w:numPr>
        <w:spacing w:after="200" w:line="276" w:lineRule="auto"/>
        <w:rPr>
          <w:rStyle w:val="Hyperlink"/>
          <w:color w:val="auto"/>
          <w:u w:val="none"/>
        </w:rPr>
      </w:pPr>
      <w:r>
        <w:rPr>
          <w:rStyle w:val="Hyperlink"/>
          <w:color w:val="auto"/>
          <w:u w:val="none"/>
        </w:rPr>
        <w:t xml:space="preserve"> </w:t>
      </w:r>
      <w:r w:rsidR="00A31E94">
        <w:rPr>
          <w:rStyle w:val="Hyperlink"/>
          <w:color w:val="auto"/>
          <w:u w:val="none"/>
        </w:rPr>
        <w:t>In R, change the directory to a working directory you want.</w:t>
      </w:r>
    </w:p>
    <w:p w:rsidR="00A31E94" w:rsidRDefault="00A31E94" w:rsidP="00AD0139">
      <w:pPr>
        <w:pStyle w:val="ListParagraph"/>
        <w:numPr>
          <w:ilvl w:val="1"/>
          <w:numId w:val="25"/>
        </w:numPr>
        <w:spacing w:after="200" w:line="276" w:lineRule="auto"/>
        <w:rPr>
          <w:rStyle w:val="Hyperlink"/>
          <w:color w:val="auto"/>
          <w:u w:val="none"/>
        </w:rPr>
      </w:pPr>
      <w:r>
        <w:rPr>
          <w:rStyle w:val="Hyperlink"/>
          <w:color w:val="auto"/>
          <w:u w:val="none"/>
        </w:rPr>
        <w:t xml:space="preserve">Make sure you have the file </w:t>
      </w:r>
      <w:proofErr w:type="spellStart"/>
      <w:r>
        <w:rPr>
          <w:rStyle w:val="Hyperlink"/>
          <w:color w:val="auto"/>
          <w:u w:val="none"/>
        </w:rPr>
        <w:t>ParallelAnalysis.R</w:t>
      </w:r>
      <w:proofErr w:type="spellEnd"/>
    </w:p>
    <w:p w:rsidR="00A31E94" w:rsidRDefault="00A31E94" w:rsidP="00AD0139">
      <w:pPr>
        <w:pStyle w:val="ListParagraph"/>
        <w:numPr>
          <w:ilvl w:val="2"/>
          <w:numId w:val="25"/>
        </w:numPr>
        <w:spacing w:after="200" w:line="276" w:lineRule="auto"/>
        <w:rPr>
          <w:rStyle w:val="Hyperlink"/>
          <w:color w:val="auto"/>
          <w:u w:val="none"/>
        </w:rPr>
      </w:pPr>
      <w:r>
        <w:rPr>
          <w:rStyle w:val="Hyperlink"/>
          <w:color w:val="auto"/>
          <w:u w:val="none"/>
        </w:rPr>
        <w:t xml:space="preserve">Open this file in Notepad++ and edit the </w:t>
      </w:r>
      <w:proofErr w:type="spellStart"/>
      <w:r>
        <w:rPr>
          <w:rStyle w:val="Hyperlink"/>
          <w:color w:val="auto"/>
          <w:u w:val="none"/>
        </w:rPr>
        <w:t>fPrefix</w:t>
      </w:r>
      <w:proofErr w:type="spellEnd"/>
    </w:p>
    <w:p w:rsidR="00A31E94" w:rsidRDefault="00A31E94" w:rsidP="00AD0139">
      <w:pPr>
        <w:pStyle w:val="ListParagraph"/>
        <w:numPr>
          <w:ilvl w:val="2"/>
          <w:numId w:val="25"/>
        </w:numPr>
        <w:spacing w:after="200" w:line="276" w:lineRule="auto"/>
        <w:rPr>
          <w:rStyle w:val="Hyperlink"/>
          <w:color w:val="auto"/>
          <w:u w:val="none"/>
        </w:rPr>
      </w:pPr>
      <w:r>
        <w:rPr>
          <w:rStyle w:val="Hyperlink"/>
          <w:color w:val="auto"/>
          <w:u w:val="none"/>
        </w:rPr>
        <w:t>Make sure that DIMS equals #particles*3</w:t>
      </w:r>
    </w:p>
    <w:p w:rsidR="00A31E94" w:rsidRDefault="00A31E94" w:rsidP="00AD0139">
      <w:pPr>
        <w:pStyle w:val="ListParagraph"/>
        <w:numPr>
          <w:ilvl w:val="2"/>
          <w:numId w:val="25"/>
        </w:numPr>
        <w:spacing w:after="200" w:line="276" w:lineRule="auto"/>
        <w:rPr>
          <w:rStyle w:val="Hyperlink"/>
          <w:color w:val="auto"/>
          <w:u w:val="none"/>
        </w:rPr>
      </w:pPr>
      <w:r>
        <w:rPr>
          <w:rStyle w:val="Hyperlink"/>
          <w:color w:val="auto"/>
          <w:u w:val="none"/>
        </w:rPr>
        <w:t>Use the comments to help you.</w:t>
      </w:r>
    </w:p>
    <w:p w:rsidR="00A31E94" w:rsidRDefault="00A31E94" w:rsidP="00AD0139">
      <w:pPr>
        <w:pStyle w:val="ListParagraph"/>
        <w:numPr>
          <w:ilvl w:val="1"/>
          <w:numId w:val="25"/>
        </w:numPr>
        <w:spacing w:after="200" w:line="276" w:lineRule="auto"/>
        <w:rPr>
          <w:rStyle w:val="Hyperlink"/>
          <w:color w:val="auto"/>
          <w:u w:val="none"/>
        </w:rPr>
      </w:pPr>
      <w:r>
        <w:rPr>
          <w:rStyle w:val="Hyperlink"/>
          <w:color w:val="auto"/>
          <w:u w:val="none"/>
        </w:rPr>
        <w:t xml:space="preserve">In the R command window type:  </w:t>
      </w:r>
      <w:r w:rsidRPr="00A31E94">
        <w:rPr>
          <w:rStyle w:val="Hyperlink"/>
          <w:color w:val="auto"/>
          <w:u w:val="none"/>
        </w:rPr>
        <w:t>source</w:t>
      </w:r>
      <w:r>
        <w:rPr>
          <w:rStyle w:val="Hyperlink"/>
          <w:color w:val="auto"/>
          <w:u w:val="none"/>
        </w:rPr>
        <w:t xml:space="preserve"> </w:t>
      </w:r>
      <w:r w:rsidRPr="00A31E94">
        <w:rPr>
          <w:rStyle w:val="Hyperlink"/>
          <w:color w:val="auto"/>
          <w:u w:val="none"/>
        </w:rPr>
        <w:t>('HotellingT2.R')</w:t>
      </w:r>
    </w:p>
    <w:p w:rsidR="00A31E94" w:rsidRDefault="00A31E94" w:rsidP="00AD0139">
      <w:pPr>
        <w:pStyle w:val="ListParagraph"/>
        <w:numPr>
          <w:ilvl w:val="1"/>
          <w:numId w:val="25"/>
        </w:numPr>
        <w:spacing w:after="200" w:line="276" w:lineRule="auto"/>
        <w:rPr>
          <w:rStyle w:val="Hyperlink"/>
          <w:color w:val="auto"/>
          <w:u w:val="none"/>
        </w:rPr>
      </w:pPr>
      <w:r>
        <w:rPr>
          <w:rStyle w:val="Hyperlink"/>
          <w:color w:val="auto"/>
          <w:u w:val="none"/>
        </w:rPr>
        <w:t>T</w:t>
      </w:r>
      <w:r w:rsidRPr="00A31E94">
        <w:rPr>
          <w:rStyle w:val="Hyperlink"/>
          <w:color w:val="auto"/>
          <w:u w:val="none"/>
        </w:rPr>
        <w:t>he output is a PDF file</w:t>
      </w:r>
      <w:r>
        <w:rPr>
          <w:rStyle w:val="Hyperlink"/>
          <w:color w:val="auto"/>
          <w:u w:val="none"/>
        </w:rPr>
        <w:t xml:space="preserve"> (PA.pdf) with the scree plot. T</w:t>
      </w:r>
      <w:r w:rsidRPr="00A31E94">
        <w:rPr>
          <w:rStyle w:val="Hyperlink"/>
          <w:color w:val="auto"/>
          <w:u w:val="none"/>
        </w:rPr>
        <w:t>he number of significant modes is determined by counting the number of black circles before the green sequence (simulation using random modes) crosses the black sequence (using real mode values from data)</w:t>
      </w:r>
    </w:p>
    <w:p w:rsidR="00A31E94" w:rsidRDefault="00A31E94" w:rsidP="00AD0139">
      <w:pPr>
        <w:pStyle w:val="ListParagraph"/>
        <w:numPr>
          <w:ilvl w:val="0"/>
          <w:numId w:val="25"/>
        </w:numPr>
        <w:spacing w:after="200" w:line="276" w:lineRule="auto"/>
        <w:rPr>
          <w:rStyle w:val="Hyperlink"/>
          <w:color w:val="auto"/>
          <w:u w:val="none"/>
        </w:rPr>
      </w:pPr>
      <w:proofErr w:type="spellStart"/>
      <w:r>
        <w:rPr>
          <w:rStyle w:val="Hyperlink"/>
          <w:color w:val="auto"/>
          <w:u w:val="none"/>
        </w:rPr>
        <w:t>Hotelling</w:t>
      </w:r>
      <w:proofErr w:type="spellEnd"/>
      <w:r>
        <w:rPr>
          <w:rStyle w:val="Hyperlink"/>
          <w:color w:val="auto"/>
          <w:u w:val="none"/>
        </w:rPr>
        <w:t xml:space="preserve"> T2 test for group Discrimination</w:t>
      </w:r>
    </w:p>
    <w:p w:rsidR="00A31E94" w:rsidRDefault="00A31E94" w:rsidP="00AD0139">
      <w:pPr>
        <w:pStyle w:val="ListParagraph"/>
        <w:numPr>
          <w:ilvl w:val="1"/>
          <w:numId w:val="25"/>
        </w:numPr>
        <w:spacing w:after="200" w:line="276" w:lineRule="auto"/>
        <w:rPr>
          <w:rStyle w:val="Hyperlink"/>
          <w:color w:val="auto"/>
          <w:u w:val="none"/>
        </w:rPr>
      </w:pPr>
      <w:r>
        <w:rPr>
          <w:rStyle w:val="Hyperlink"/>
          <w:color w:val="auto"/>
          <w:u w:val="none"/>
        </w:rPr>
        <w:t xml:space="preserve">This test determines whether differences between the </w:t>
      </w:r>
      <w:proofErr w:type="gramStart"/>
      <w:r>
        <w:rPr>
          <w:rStyle w:val="Hyperlink"/>
          <w:color w:val="auto"/>
          <w:u w:val="none"/>
        </w:rPr>
        <w:t>group</w:t>
      </w:r>
      <w:proofErr w:type="gramEnd"/>
      <w:r>
        <w:rPr>
          <w:rStyle w:val="Hyperlink"/>
          <w:color w:val="auto"/>
          <w:u w:val="none"/>
        </w:rPr>
        <w:t xml:space="preserve"> mean shapes are significant.</w:t>
      </w:r>
    </w:p>
    <w:p w:rsidR="00A31E94" w:rsidRDefault="00A31E94" w:rsidP="00AD0139">
      <w:pPr>
        <w:pStyle w:val="ListParagraph"/>
        <w:numPr>
          <w:ilvl w:val="1"/>
          <w:numId w:val="25"/>
        </w:numPr>
        <w:spacing w:after="200" w:line="276" w:lineRule="auto"/>
        <w:rPr>
          <w:rStyle w:val="Hyperlink"/>
          <w:color w:val="auto"/>
          <w:u w:val="none"/>
        </w:rPr>
      </w:pPr>
      <w:r>
        <w:rPr>
          <w:rStyle w:val="Hyperlink"/>
          <w:color w:val="auto"/>
          <w:u w:val="none"/>
        </w:rPr>
        <w:t>Make sure you have the file HotellingT2.R</w:t>
      </w:r>
    </w:p>
    <w:p w:rsidR="00A31E94" w:rsidRDefault="00A31E94" w:rsidP="00AD0139">
      <w:pPr>
        <w:pStyle w:val="ListParagraph"/>
        <w:numPr>
          <w:ilvl w:val="2"/>
          <w:numId w:val="25"/>
        </w:numPr>
        <w:spacing w:after="200" w:line="276" w:lineRule="auto"/>
        <w:rPr>
          <w:rStyle w:val="Hyperlink"/>
          <w:color w:val="auto"/>
          <w:u w:val="none"/>
        </w:rPr>
      </w:pPr>
      <w:r>
        <w:rPr>
          <w:rStyle w:val="Hyperlink"/>
          <w:color w:val="auto"/>
          <w:u w:val="none"/>
        </w:rPr>
        <w:t>M</w:t>
      </w:r>
      <w:r w:rsidRPr="00A31E94">
        <w:rPr>
          <w:rStyle w:val="Hyperlink"/>
          <w:color w:val="auto"/>
          <w:u w:val="none"/>
        </w:rPr>
        <w:t>odify the value for variable 'e' on line40 to indicate the number of modes to use (these are chosen via parallel analysis)</w:t>
      </w:r>
    </w:p>
    <w:p w:rsidR="00A31E94" w:rsidRDefault="00A31E94" w:rsidP="00AD0139">
      <w:pPr>
        <w:pStyle w:val="ListParagraph"/>
        <w:numPr>
          <w:ilvl w:val="2"/>
          <w:numId w:val="25"/>
        </w:numPr>
        <w:spacing w:after="200" w:line="276" w:lineRule="auto"/>
        <w:rPr>
          <w:rStyle w:val="Hyperlink"/>
          <w:color w:val="auto"/>
          <w:u w:val="none"/>
        </w:rPr>
      </w:pPr>
      <w:r>
        <w:rPr>
          <w:rStyle w:val="Hyperlink"/>
          <w:color w:val="auto"/>
          <w:u w:val="none"/>
        </w:rPr>
        <w:t>M</w:t>
      </w:r>
      <w:r w:rsidRPr="00A31E94">
        <w:rPr>
          <w:rStyle w:val="Hyperlink"/>
          <w:color w:val="auto"/>
          <w:u w:val="none"/>
        </w:rPr>
        <w:t>odify other values hard-coded (e.g. input mode</w:t>
      </w:r>
      <w:r w:rsidR="009A6BB4">
        <w:rPr>
          <w:rStyle w:val="Hyperlink"/>
          <w:color w:val="auto"/>
          <w:u w:val="none"/>
        </w:rPr>
        <w:t xml:space="preserve"> </w:t>
      </w:r>
      <w:r w:rsidRPr="00A31E94">
        <w:rPr>
          <w:rStyle w:val="Hyperlink"/>
          <w:color w:val="auto"/>
          <w:u w:val="none"/>
        </w:rPr>
        <w:t>info filename and location on line34) in the R code to suit the data.</w:t>
      </w:r>
    </w:p>
    <w:p w:rsidR="00A31E94" w:rsidRPr="00A52ADD" w:rsidRDefault="00A31E94" w:rsidP="00AD0139">
      <w:pPr>
        <w:pStyle w:val="ListParagraph"/>
        <w:numPr>
          <w:ilvl w:val="2"/>
          <w:numId w:val="25"/>
        </w:numPr>
        <w:spacing w:after="200" w:line="276" w:lineRule="auto"/>
        <w:rPr>
          <w:rStyle w:val="Hyperlink"/>
          <w:color w:val="auto"/>
          <w:u w:val="none"/>
        </w:rPr>
      </w:pPr>
      <w:r>
        <w:rPr>
          <w:rStyle w:val="Hyperlink"/>
          <w:color w:val="auto"/>
          <w:u w:val="none"/>
        </w:rPr>
        <w:t>T</w:t>
      </w:r>
      <w:r w:rsidRPr="00A31E94">
        <w:rPr>
          <w:rStyle w:val="Hyperlink"/>
          <w:color w:val="auto"/>
          <w:u w:val="none"/>
        </w:rPr>
        <w:t>he output is a CSV file (HotellingT2Profile.csv) with the p-value and value of the test statistic</w:t>
      </w:r>
      <w:r>
        <w:rPr>
          <w:rStyle w:val="Hyperlink"/>
          <w:color w:val="auto"/>
          <w:u w:val="none"/>
        </w:rPr>
        <w:t xml:space="preserve">. </w:t>
      </w:r>
    </w:p>
    <w:tbl>
      <w:tblPr>
        <w:tblStyle w:val="TableGrid"/>
        <w:tblW w:w="5000" w:type="pct"/>
        <w:tblLook w:val="04A0" w:firstRow="1" w:lastRow="0" w:firstColumn="1" w:lastColumn="0" w:noHBand="0" w:noVBand="1"/>
      </w:tblPr>
      <w:tblGrid>
        <w:gridCol w:w="1638"/>
        <w:gridCol w:w="2070"/>
        <w:gridCol w:w="5868"/>
      </w:tblGrid>
      <w:tr w:rsidR="00F32892" w:rsidTr="00F32892">
        <w:tc>
          <w:tcPr>
            <w:tcW w:w="855" w:type="pct"/>
          </w:tcPr>
          <w:p w:rsidR="00F32892" w:rsidRPr="00F32892" w:rsidRDefault="00F32892" w:rsidP="00F32892">
            <w:pPr>
              <w:jc w:val="center"/>
              <w:rPr>
                <w:b/>
              </w:rPr>
            </w:pPr>
            <w:r w:rsidRPr="00F32892">
              <w:rPr>
                <w:b/>
              </w:rPr>
              <w:t>Revision Date</w:t>
            </w:r>
          </w:p>
        </w:tc>
        <w:tc>
          <w:tcPr>
            <w:tcW w:w="1081" w:type="pct"/>
          </w:tcPr>
          <w:p w:rsidR="00F32892" w:rsidRPr="00F32892" w:rsidRDefault="00F32892" w:rsidP="00F32892">
            <w:pPr>
              <w:jc w:val="center"/>
              <w:rPr>
                <w:b/>
              </w:rPr>
            </w:pPr>
            <w:r w:rsidRPr="00F32892">
              <w:rPr>
                <w:b/>
              </w:rPr>
              <w:t>Revision Author</w:t>
            </w:r>
          </w:p>
        </w:tc>
        <w:tc>
          <w:tcPr>
            <w:tcW w:w="3064" w:type="pct"/>
          </w:tcPr>
          <w:p w:rsidR="00F32892" w:rsidRPr="00F32892" w:rsidRDefault="00F32892" w:rsidP="00F32892">
            <w:pPr>
              <w:jc w:val="center"/>
              <w:rPr>
                <w:b/>
              </w:rPr>
            </w:pPr>
            <w:r>
              <w:rPr>
                <w:b/>
              </w:rPr>
              <w:t>Revision</w:t>
            </w:r>
            <w:r w:rsidRPr="00F32892">
              <w:rPr>
                <w:b/>
              </w:rPr>
              <w:t xml:space="preserve"> Description</w:t>
            </w:r>
          </w:p>
        </w:tc>
      </w:tr>
      <w:tr w:rsidR="00F32892" w:rsidTr="00F32892">
        <w:tc>
          <w:tcPr>
            <w:tcW w:w="855" w:type="pct"/>
          </w:tcPr>
          <w:p w:rsidR="00F32892" w:rsidRDefault="003252E5" w:rsidP="00A739D3">
            <w:r>
              <w:t>7/30/12</w:t>
            </w:r>
          </w:p>
        </w:tc>
        <w:tc>
          <w:tcPr>
            <w:tcW w:w="1081" w:type="pct"/>
          </w:tcPr>
          <w:p w:rsidR="00F32892" w:rsidRDefault="003252E5" w:rsidP="00A739D3">
            <w:r>
              <w:t>M. Harris</w:t>
            </w:r>
          </w:p>
        </w:tc>
        <w:tc>
          <w:tcPr>
            <w:tcW w:w="3064" w:type="pct"/>
          </w:tcPr>
          <w:p w:rsidR="00F32892" w:rsidRDefault="003252E5" w:rsidP="00A739D3">
            <w:r>
              <w:t xml:space="preserve">Added changes to include </w:t>
            </w:r>
            <w:proofErr w:type="spellStart"/>
            <w:r>
              <w:t>AutoCrop</w:t>
            </w:r>
            <w:proofErr w:type="spellEnd"/>
            <w:r>
              <w:t xml:space="preserve"> of the bounding box and the optimization cutoff plane.</w:t>
            </w:r>
          </w:p>
        </w:tc>
      </w:tr>
      <w:tr w:rsidR="00F32892" w:rsidTr="00F32892">
        <w:tc>
          <w:tcPr>
            <w:tcW w:w="855" w:type="pct"/>
          </w:tcPr>
          <w:p w:rsidR="00F32892" w:rsidRDefault="002F64EF" w:rsidP="00A739D3">
            <w:r>
              <w:t>7/31/12</w:t>
            </w:r>
          </w:p>
        </w:tc>
        <w:tc>
          <w:tcPr>
            <w:tcW w:w="1081" w:type="pct"/>
          </w:tcPr>
          <w:p w:rsidR="00F32892" w:rsidRDefault="002F64EF" w:rsidP="00A739D3">
            <w:r>
              <w:t>M. Harris</w:t>
            </w:r>
          </w:p>
        </w:tc>
        <w:tc>
          <w:tcPr>
            <w:tcW w:w="3064" w:type="pct"/>
          </w:tcPr>
          <w:p w:rsidR="00F32892" w:rsidRDefault="002F64EF" w:rsidP="00A739D3">
            <w:r>
              <w:t>Added all steps used for the 2012 femur SSM project.  Some are redundant but can be useful for future projects.</w:t>
            </w:r>
          </w:p>
        </w:tc>
      </w:tr>
      <w:tr w:rsidR="00F32892" w:rsidTr="00F32892">
        <w:tc>
          <w:tcPr>
            <w:tcW w:w="855" w:type="pct"/>
          </w:tcPr>
          <w:p w:rsidR="00F32892" w:rsidRDefault="00F32892" w:rsidP="00A739D3"/>
        </w:tc>
        <w:tc>
          <w:tcPr>
            <w:tcW w:w="1081" w:type="pct"/>
          </w:tcPr>
          <w:p w:rsidR="00F32892" w:rsidRDefault="00F32892" w:rsidP="00A739D3"/>
        </w:tc>
        <w:tc>
          <w:tcPr>
            <w:tcW w:w="3064" w:type="pct"/>
          </w:tcPr>
          <w:p w:rsidR="00F32892" w:rsidRDefault="00F32892" w:rsidP="00A739D3"/>
        </w:tc>
      </w:tr>
      <w:tr w:rsidR="00F32892" w:rsidTr="00F32892">
        <w:tc>
          <w:tcPr>
            <w:tcW w:w="855" w:type="pct"/>
          </w:tcPr>
          <w:p w:rsidR="00F32892" w:rsidRDefault="00F32892" w:rsidP="00A739D3"/>
        </w:tc>
        <w:tc>
          <w:tcPr>
            <w:tcW w:w="1081" w:type="pct"/>
          </w:tcPr>
          <w:p w:rsidR="00F32892" w:rsidRDefault="00F32892" w:rsidP="00A739D3"/>
        </w:tc>
        <w:tc>
          <w:tcPr>
            <w:tcW w:w="3064" w:type="pct"/>
          </w:tcPr>
          <w:p w:rsidR="00F32892" w:rsidRDefault="00F32892" w:rsidP="00A739D3"/>
        </w:tc>
      </w:tr>
      <w:tr w:rsidR="00F32892" w:rsidTr="00F32892">
        <w:tc>
          <w:tcPr>
            <w:tcW w:w="855" w:type="pct"/>
          </w:tcPr>
          <w:p w:rsidR="00F32892" w:rsidRDefault="00F32892" w:rsidP="00A739D3"/>
        </w:tc>
        <w:tc>
          <w:tcPr>
            <w:tcW w:w="1081" w:type="pct"/>
          </w:tcPr>
          <w:p w:rsidR="00F32892" w:rsidRDefault="00F32892" w:rsidP="00A739D3"/>
        </w:tc>
        <w:tc>
          <w:tcPr>
            <w:tcW w:w="3064" w:type="pct"/>
          </w:tcPr>
          <w:p w:rsidR="00F32892" w:rsidRDefault="00F32892" w:rsidP="00A739D3"/>
        </w:tc>
      </w:tr>
      <w:tr w:rsidR="00F32892" w:rsidTr="00F32892">
        <w:tc>
          <w:tcPr>
            <w:tcW w:w="855" w:type="pct"/>
          </w:tcPr>
          <w:p w:rsidR="00F32892" w:rsidRDefault="00F32892" w:rsidP="00A739D3"/>
        </w:tc>
        <w:tc>
          <w:tcPr>
            <w:tcW w:w="1081" w:type="pct"/>
          </w:tcPr>
          <w:p w:rsidR="00F32892" w:rsidRDefault="00F32892" w:rsidP="00A739D3"/>
        </w:tc>
        <w:tc>
          <w:tcPr>
            <w:tcW w:w="3064" w:type="pct"/>
          </w:tcPr>
          <w:p w:rsidR="00F32892" w:rsidRDefault="00F32892" w:rsidP="00A739D3"/>
        </w:tc>
      </w:tr>
      <w:tr w:rsidR="00F32892" w:rsidTr="00F32892">
        <w:tc>
          <w:tcPr>
            <w:tcW w:w="855" w:type="pct"/>
          </w:tcPr>
          <w:p w:rsidR="00F32892" w:rsidRDefault="00F32892" w:rsidP="00A739D3"/>
        </w:tc>
        <w:tc>
          <w:tcPr>
            <w:tcW w:w="1081" w:type="pct"/>
          </w:tcPr>
          <w:p w:rsidR="00F32892" w:rsidRDefault="00F32892" w:rsidP="00A739D3"/>
        </w:tc>
        <w:tc>
          <w:tcPr>
            <w:tcW w:w="3064" w:type="pct"/>
          </w:tcPr>
          <w:p w:rsidR="00F32892" w:rsidRDefault="00F32892" w:rsidP="00A739D3"/>
        </w:tc>
      </w:tr>
      <w:tr w:rsidR="00F32892" w:rsidTr="00F32892">
        <w:tc>
          <w:tcPr>
            <w:tcW w:w="855" w:type="pct"/>
          </w:tcPr>
          <w:p w:rsidR="00F32892" w:rsidRDefault="00F32892" w:rsidP="00A739D3"/>
        </w:tc>
        <w:tc>
          <w:tcPr>
            <w:tcW w:w="1081" w:type="pct"/>
          </w:tcPr>
          <w:p w:rsidR="00F32892" w:rsidRDefault="00F32892" w:rsidP="00A739D3"/>
        </w:tc>
        <w:tc>
          <w:tcPr>
            <w:tcW w:w="3064" w:type="pct"/>
          </w:tcPr>
          <w:p w:rsidR="00F32892" w:rsidRDefault="00F32892" w:rsidP="00A739D3"/>
        </w:tc>
      </w:tr>
      <w:tr w:rsidR="00F32892" w:rsidTr="00F32892">
        <w:tc>
          <w:tcPr>
            <w:tcW w:w="855" w:type="pct"/>
          </w:tcPr>
          <w:p w:rsidR="00F32892" w:rsidRDefault="00F32892" w:rsidP="00A739D3"/>
        </w:tc>
        <w:tc>
          <w:tcPr>
            <w:tcW w:w="1081" w:type="pct"/>
          </w:tcPr>
          <w:p w:rsidR="00F32892" w:rsidRDefault="00F32892" w:rsidP="00A739D3"/>
        </w:tc>
        <w:tc>
          <w:tcPr>
            <w:tcW w:w="3064" w:type="pct"/>
          </w:tcPr>
          <w:p w:rsidR="00F32892" w:rsidRDefault="00F32892" w:rsidP="00A739D3"/>
        </w:tc>
      </w:tr>
      <w:tr w:rsidR="00F32892" w:rsidTr="00F32892">
        <w:tc>
          <w:tcPr>
            <w:tcW w:w="855" w:type="pct"/>
          </w:tcPr>
          <w:p w:rsidR="00F32892" w:rsidRDefault="00F32892" w:rsidP="00A739D3"/>
        </w:tc>
        <w:tc>
          <w:tcPr>
            <w:tcW w:w="1081" w:type="pct"/>
          </w:tcPr>
          <w:p w:rsidR="00F32892" w:rsidRDefault="00F32892" w:rsidP="00A739D3"/>
        </w:tc>
        <w:tc>
          <w:tcPr>
            <w:tcW w:w="3064" w:type="pct"/>
          </w:tcPr>
          <w:p w:rsidR="00F32892" w:rsidRDefault="00F32892" w:rsidP="00A739D3"/>
        </w:tc>
      </w:tr>
      <w:tr w:rsidR="00F32892" w:rsidTr="00F32892">
        <w:tc>
          <w:tcPr>
            <w:tcW w:w="855" w:type="pct"/>
          </w:tcPr>
          <w:p w:rsidR="00F32892" w:rsidRDefault="00F32892" w:rsidP="00A739D3"/>
        </w:tc>
        <w:tc>
          <w:tcPr>
            <w:tcW w:w="1081" w:type="pct"/>
          </w:tcPr>
          <w:p w:rsidR="00F32892" w:rsidRDefault="00F32892" w:rsidP="00A739D3"/>
        </w:tc>
        <w:tc>
          <w:tcPr>
            <w:tcW w:w="3064" w:type="pct"/>
          </w:tcPr>
          <w:p w:rsidR="00F32892" w:rsidRDefault="00F32892" w:rsidP="00A739D3"/>
        </w:tc>
      </w:tr>
      <w:tr w:rsidR="00F32892" w:rsidTr="00F32892">
        <w:tc>
          <w:tcPr>
            <w:tcW w:w="855" w:type="pct"/>
          </w:tcPr>
          <w:p w:rsidR="00F32892" w:rsidRDefault="00F32892" w:rsidP="00A739D3"/>
        </w:tc>
        <w:tc>
          <w:tcPr>
            <w:tcW w:w="1081" w:type="pct"/>
          </w:tcPr>
          <w:p w:rsidR="00F32892" w:rsidRDefault="00F32892" w:rsidP="00A739D3"/>
        </w:tc>
        <w:tc>
          <w:tcPr>
            <w:tcW w:w="3064" w:type="pct"/>
          </w:tcPr>
          <w:p w:rsidR="00F32892" w:rsidRDefault="00F32892" w:rsidP="00A739D3"/>
        </w:tc>
      </w:tr>
      <w:tr w:rsidR="00F32892" w:rsidTr="00F32892">
        <w:tc>
          <w:tcPr>
            <w:tcW w:w="855" w:type="pct"/>
          </w:tcPr>
          <w:p w:rsidR="00F32892" w:rsidRDefault="00F32892" w:rsidP="00A739D3"/>
        </w:tc>
        <w:tc>
          <w:tcPr>
            <w:tcW w:w="1081" w:type="pct"/>
          </w:tcPr>
          <w:p w:rsidR="00F32892" w:rsidRDefault="00F32892" w:rsidP="00A739D3"/>
        </w:tc>
        <w:tc>
          <w:tcPr>
            <w:tcW w:w="3064" w:type="pct"/>
          </w:tcPr>
          <w:p w:rsidR="00F32892" w:rsidRDefault="00F32892" w:rsidP="00A739D3"/>
        </w:tc>
      </w:tr>
      <w:tr w:rsidR="00F32892" w:rsidTr="00F32892">
        <w:tc>
          <w:tcPr>
            <w:tcW w:w="855" w:type="pct"/>
          </w:tcPr>
          <w:p w:rsidR="00F32892" w:rsidRDefault="00F32892" w:rsidP="00A739D3"/>
        </w:tc>
        <w:tc>
          <w:tcPr>
            <w:tcW w:w="1081" w:type="pct"/>
          </w:tcPr>
          <w:p w:rsidR="00F32892" w:rsidRDefault="00F32892" w:rsidP="00A739D3"/>
        </w:tc>
        <w:tc>
          <w:tcPr>
            <w:tcW w:w="3064" w:type="pct"/>
          </w:tcPr>
          <w:p w:rsidR="00F32892" w:rsidRDefault="00F32892" w:rsidP="00A739D3"/>
        </w:tc>
      </w:tr>
    </w:tbl>
    <w:p w:rsidR="00A739D3" w:rsidRDefault="00A739D3" w:rsidP="00A739D3"/>
    <w:p w:rsidR="00A739D3" w:rsidRPr="002058D3" w:rsidRDefault="00A739D3" w:rsidP="00A739D3"/>
    <w:p w:rsidR="002058D3" w:rsidRPr="002058D3" w:rsidRDefault="002058D3" w:rsidP="002058D3"/>
    <w:sectPr w:rsidR="002058D3" w:rsidRPr="002058D3" w:rsidSect="0003593C">
      <w:head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2518" w:rsidRDefault="00D22518" w:rsidP="002058D3">
      <w:r>
        <w:separator/>
      </w:r>
    </w:p>
  </w:endnote>
  <w:endnote w:type="continuationSeparator" w:id="0">
    <w:p w:rsidR="00D22518" w:rsidRDefault="00D22518" w:rsidP="002058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2518" w:rsidRDefault="00D22518" w:rsidP="002058D3">
      <w:r>
        <w:separator/>
      </w:r>
    </w:p>
  </w:footnote>
  <w:footnote w:type="continuationSeparator" w:id="0">
    <w:p w:rsidR="00D22518" w:rsidRDefault="00D22518" w:rsidP="002058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3"/>
      <w:gridCol w:w="4687"/>
    </w:tblGrid>
    <w:tr w:rsidR="002058D3" w:rsidRPr="00117511" w:rsidTr="00B24890">
      <w:tc>
        <w:tcPr>
          <w:tcW w:w="4673" w:type="dxa"/>
          <w:vMerge w:val="restart"/>
        </w:tcPr>
        <w:p w:rsidR="002058D3" w:rsidRPr="002058D3" w:rsidRDefault="000246B1" w:rsidP="00B24890">
          <w:pPr>
            <w:rPr>
              <w:rFonts w:ascii="Garamond" w:hAnsi="Garamond"/>
              <w:b/>
              <w:i/>
            </w:rPr>
          </w:pPr>
          <w:r>
            <w:rPr>
              <w:rFonts w:ascii="Calibri" w:hAnsi="Calibri" w:cs="Calibri"/>
              <w:b/>
              <w:i/>
              <w:color w:val="000000"/>
            </w:rPr>
            <w:t>SSM</w:t>
          </w:r>
        </w:p>
      </w:tc>
      <w:tc>
        <w:tcPr>
          <w:tcW w:w="4687" w:type="dxa"/>
        </w:tcPr>
        <w:p w:rsidR="002058D3" w:rsidRPr="00117511" w:rsidRDefault="002058D3" w:rsidP="004F704F">
          <w:pPr>
            <w:rPr>
              <w:rFonts w:ascii="Garamond" w:hAnsi="Garamond"/>
            </w:rPr>
          </w:pPr>
        </w:p>
      </w:tc>
    </w:tr>
    <w:tr w:rsidR="002058D3" w:rsidRPr="00117511" w:rsidTr="00B24890">
      <w:tc>
        <w:tcPr>
          <w:tcW w:w="4673" w:type="dxa"/>
          <w:vMerge/>
        </w:tcPr>
        <w:p w:rsidR="002058D3" w:rsidRPr="00117511" w:rsidRDefault="002058D3" w:rsidP="00B24890">
          <w:pPr>
            <w:rPr>
              <w:rFonts w:ascii="Garamond" w:hAnsi="Garamond"/>
            </w:rPr>
          </w:pPr>
        </w:p>
      </w:tc>
      <w:tc>
        <w:tcPr>
          <w:tcW w:w="4687" w:type="dxa"/>
        </w:tcPr>
        <w:p w:rsidR="002058D3" w:rsidRPr="00117511" w:rsidRDefault="002058D3" w:rsidP="00B24890">
          <w:pPr>
            <w:rPr>
              <w:rFonts w:ascii="Garamond" w:hAnsi="Garamond"/>
            </w:rPr>
          </w:pPr>
          <w:r w:rsidRPr="00117511">
            <w:rPr>
              <w:rFonts w:ascii="Garamond" w:hAnsi="Garamond"/>
            </w:rPr>
            <w:t>Revision #:</w:t>
          </w:r>
          <w:r>
            <w:rPr>
              <w:rFonts w:ascii="Garamond" w:hAnsi="Garamond"/>
            </w:rPr>
            <w:t>1</w:t>
          </w:r>
        </w:p>
      </w:tc>
    </w:tr>
    <w:tr w:rsidR="002058D3" w:rsidRPr="00117511" w:rsidTr="00B24890">
      <w:tc>
        <w:tcPr>
          <w:tcW w:w="4673" w:type="dxa"/>
          <w:vMerge/>
        </w:tcPr>
        <w:p w:rsidR="002058D3" w:rsidRPr="00117511" w:rsidRDefault="002058D3" w:rsidP="00B24890">
          <w:pPr>
            <w:rPr>
              <w:rFonts w:ascii="Garamond" w:hAnsi="Garamond"/>
            </w:rPr>
          </w:pPr>
        </w:p>
      </w:tc>
      <w:tc>
        <w:tcPr>
          <w:tcW w:w="4687" w:type="dxa"/>
        </w:tcPr>
        <w:p w:rsidR="002058D3" w:rsidRPr="00117511" w:rsidRDefault="002058D3" w:rsidP="000246B1">
          <w:pPr>
            <w:rPr>
              <w:rFonts w:ascii="Garamond" w:hAnsi="Garamond"/>
            </w:rPr>
          </w:pPr>
          <w:r w:rsidRPr="00117511">
            <w:rPr>
              <w:rFonts w:ascii="Garamond" w:hAnsi="Garamond"/>
            </w:rPr>
            <w:t xml:space="preserve">Implementation Date: </w:t>
          </w:r>
          <w:r w:rsidR="000246B1">
            <w:rPr>
              <w:rFonts w:ascii="Garamond" w:hAnsi="Garamond"/>
            </w:rPr>
            <w:t>05/01/12</w:t>
          </w:r>
        </w:p>
      </w:tc>
    </w:tr>
    <w:tr w:rsidR="002058D3" w:rsidRPr="00117511" w:rsidTr="00B24890">
      <w:tc>
        <w:tcPr>
          <w:tcW w:w="4673" w:type="dxa"/>
        </w:tcPr>
        <w:p w:rsidR="002058D3" w:rsidRPr="00117511" w:rsidRDefault="002058D3" w:rsidP="00B24890">
          <w:pPr>
            <w:rPr>
              <w:rFonts w:ascii="Garamond" w:hAnsi="Garamond"/>
            </w:rPr>
          </w:pPr>
          <w:r w:rsidRPr="00F21893">
            <w:t xml:space="preserve">Page </w:t>
          </w:r>
          <w:r w:rsidR="00A61ECF" w:rsidRPr="00F21893">
            <w:fldChar w:fldCharType="begin"/>
          </w:r>
          <w:r w:rsidRPr="00F21893">
            <w:instrText xml:space="preserve"> PAGE </w:instrText>
          </w:r>
          <w:r w:rsidR="00A61ECF" w:rsidRPr="00F21893">
            <w:fldChar w:fldCharType="separate"/>
          </w:r>
          <w:r w:rsidR="00625709">
            <w:rPr>
              <w:noProof/>
            </w:rPr>
            <w:t>6</w:t>
          </w:r>
          <w:r w:rsidR="00A61ECF" w:rsidRPr="00F21893">
            <w:fldChar w:fldCharType="end"/>
          </w:r>
          <w:r w:rsidRPr="00F21893">
            <w:t xml:space="preserve"> of </w:t>
          </w:r>
          <w:r w:rsidR="00A61ECF" w:rsidRPr="00F21893">
            <w:fldChar w:fldCharType="begin"/>
          </w:r>
          <w:r w:rsidRPr="00F21893">
            <w:instrText xml:space="preserve"> NUMPAGES </w:instrText>
          </w:r>
          <w:r w:rsidR="00A61ECF" w:rsidRPr="00F21893">
            <w:fldChar w:fldCharType="separate"/>
          </w:r>
          <w:r w:rsidR="00625709">
            <w:rPr>
              <w:noProof/>
            </w:rPr>
            <w:t>10</w:t>
          </w:r>
          <w:r w:rsidR="00A61ECF" w:rsidRPr="00F21893">
            <w:fldChar w:fldCharType="end"/>
          </w:r>
        </w:p>
      </w:tc>
      <w:tc>
        <w:tcPr>
          <w:tcW w:w="4687" w:type="dxa"/>
        </w:tcPr>
        <w:p w:rsidR="002058D3" w:rsidRPr="00117511" w:rsidRDefault="002058D3">
          <w:pPr>
            <w:rPr>
              <w:rFonts w:ascii="Garamond" w:hAnsi="Garamond"/>
            </w:rPr>
          </w:pPr>
          <w:r w:rsidRPr="00117511">
            <w:rPr>
              <w:rFonts w:ascii="Garamond" w:hAnsi="Garamond"/>
            </w:rPr>
            <w:t>Last Reviewed/Updated Date:</w:t>
          </w:r>
          <w:r>
            <w:rPr>
              <w:rFonts w:ascii="Garamond" w:hAnsi="Garamond"/>
            </w:rPr>
            <w:t xml:space="preserve"> </w:t>
          </w:r>
          <w:r w:rsidR="003252E5">
            <w:rPr>
              <w:rFonts w:ascii="Garamond" w:hAnsi="Garamond"/>
            </w:rPr>
            <w:t>07</w:t>
          </w:r>
          <w:r w:rsidR="000246B1">
            <w:rPr>
              <w:rFonts w:ascii="Garamond" w:hAnsi="Garamond"/>
            </w:rPr>
            <w:t>/</w:t>
          </w:r>
          <w:r w:rsidR="003252E5">
            <w:rPr>
              <w:rFonts w:ascii="Garamond" w:hAnsi="Garamond"/>
            </w:rPr>
            <w:t>3</w:t>
          </w:r>
          <w:r w:rsidR="002F64EF">
            <w:rPr>
              <w:rFonts w:ascii="Garamond" w:hAnsi="Garamond"/>
            </w:rPr>
            <w:t>1</w:t>
          </w:r>
          <w:r w:rsidR="000246B1">
            <w:rPr>
              <w:rFonts w:ascii="Garamond" w:hAnsi="Garamond"/>
            </w:rPr>
            <w:t>/12</w:t>
          </w:r>
        </w:p>
      </w:tc>
    </w:tr>
    <w:tr w:rsidR="002058D3" w:rsidRPr="00117511" w:rsidTr="00B24890">
      <w:tc>
        <w:tcPr>
          <w:tcW w:w="4673" w:type="dxa"/>
        </w:tcPr>
        <w:p w:rsidR="002058D3" w:rsidRPr="00117511" w:rsidRDefault="002058D3" w:rsidP="004F704F">
          <w:pPr>
            <w:rPr>
              <w:rFonts w:ascii="Garamond" w:hAnsi="Garamond"/>
            </w:rPr>
          </w:pPr>
          <w:r w:rsidRPr="00117511">
            <w:rPr>
              <w:rFonts w:ascii="Garamond" w:hAnsi="Garamond"/>
            </w:rPr>
            <w:t xml:space="preserve">Author: </w:t>
          </w:r>
          <w:r w:rsidR="004F704F">
            <w:rPr>
              <w:rFonts w:ascii="Garamond" w:hAnsi="Garamond"/>
            </w:rPr>
            <w:t>Michael Harris</w:t>
          </w:r>
        </w:p>
      </w:tc>
      <w:tc>
        <w:tcPr>
          <w:tcW w:w="4687" w:type="dxa"/>
        </w:tcPr>
        <w:p w:rsidR="002058D3" w:rsidRPr="00117511" w:rsidRDefault="002058D3" w:rsidP="002F4773">
          <w:pPr>
            <w:rPr>
              <w:rFonts w:ascii="Garamond" w:hAnsi="Garamond"/>
            </w:rPr>
          </w:pPr>
          <w:r w:rsidRPr="00117511">
            <w:rPr>
              <w:rFonts w:ascii="Garamond" w:hAnsi="Garamond"/>
            </w:rPr>
            <w:t>Approval:</w:t>
          </w:r>
          <w:r>
            <w:rPr>
              <w:rFonts w:ascii="Garamond" w:hAnsi="Garamond"/>
            </w:rPr>
            <w:t xml:space="preserve"> </w:t>
          </w:r>
        </w:p>
      </w:tc>
    </w:tr>
  </w:tbl>
  <w:p w:rsidR="002058D3" w:rsidRDefault="002058D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D1B34"/>
    <w:multiLevelType w:val="hybridMultilevel"/>
    <w:tmpl w:val="21A4023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A467F9"/>
    <w:multiLevelType w:val="hybridMultilevel"/>
    <w:tmpl w:val="82DC9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CC25D1"/>
    <w:multiLevelType w:val="hybridMultilevel"/>
    <w:tmpl w:val="82DC9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008285D"/>
    <w:multiLevelType w:val="hybridMultilevel"/>
    <w:tmpl w:val="476C69C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3C515F1"/>
    <w:multiLevelType w:val="hybridMultilevel"/>
    <w:tmpl w:val="82DC9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5B572E7"/>
    <w:multiLevelType w:val="hybridMultilevel"/>
    <w:tmpl w:val="82DC9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9B856A5"/>
    <w:multiLevelType w:val="hybridMultilevel"/>
    <w:tmpl w:val="6CDA6962"/>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C3B02DB"/>
    <w:multiLevelType w:val="hybridMultilevel"/>
    <w:tmpl w:val="EFECBC0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DA37648"/>
    <w:multiLevelType w:val="hybridMultilevel"/>
    <w:tmpl w:val="82DC9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F242457"/>
    <w:multiLevelType w:val="hybridMultilevel"/>
    <w:tmpl w:val="82DC9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FA7678A"/>
    <w:multiLevelType w:val="hybridMultilevel"/>
    <w:tmpl w:val="82DC9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0863663"/>
    <w:multiLevelType w:val="hybridMultilevel"/>
    <w:tmpl w:val="AB6E1F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B6A133F"/>
    <w:multiLevelType w:val="hybridMultilevel"/>
    <w:tmpl w:val="E1C4DCD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B986AC2"/>
    <w:multiLevelType w:val="hybridMultilevel"/>
    <w:tmpl w:val="EA94CDCA"/>
    <w:lvl w:ilvl="0" w:tplc="0409000D">
      <w:start w:val="1"/>
      <w:numFmt w:val="bullet"/>
      <w:lvlText w:val=""/>
      <w:lvlJc w:val="left"/>
      <w:pPr>
        <w:ind w:left="765" w:hanging="360"/>
      </w:pPr>
      <w:rPr>
        <w:rFonts w:ascii="Wingdings" w:hAnsi="Wingdings" w:hint="default"/>
      </w:rPr>
    </w:lvl>
    <w:lvl w:ilvl="1" w:tplc="04090003">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nsid w:val="40733895"/>
    <w:multiLevelType w:val="hybridMultilevel"/>
    <w:tmpl w:val="0328590E"/>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C3D16C2"/>
    <w:multiLevelType w:val="hybridMultilevel"/>
    <w:tmpl w:val="1B82BBF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47841B8"/>
    <w:multiLevelType w:val="hybridMultilevel"/>
    <w:tmpl w:val="82DC9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91006DB"/>
    <w:multiLevelType w:val="hybridMultilevel"/>
    <w:tmpl w:val="82DC9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96C4075"/>
    <w:multiLevelType w:val="hybridMultilevel"/>
    <w:tmpl w:val="FAC8811C"/>
    <w:lvl w:ilvl="0" w:tplc="0409000D">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9E02119"/>
    <w:multiLevelType w:val="hybridMultilevel"/>
    <w:tmpl w:val="369C6A5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5343EB1"/>
    <w:multiLevelType w:val="hybridMultilevel"/>
    <w:tmpl w:val="A276161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A2C66BD"/>
    <w:multiLevelType w:val="hybridMultilevel"/>
    <w:tmpl w:val="7E3A17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72591813"/>
    <w:multiLevelType w:val="hybridMultilevel"/>
    <w:tmpl w:val="DBF4CD9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AD75895"/>
    <w:multiLevelType w:val="hybridMultilevel"/>
    <w:tmpl w:val="644E7A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7FBF1F59"/>
    <w:multiLevelType w:val="hybridMultilevel"/>
    <w:tmpl w:val="82DC99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3"/>
  </w:num>
  <w:num w:numId="2">
    <w:abstractNumId w:val="16"/>
  </w:num>
  <w:num w:numId="3">
    <w:abstractNumId w:val="12"/>
  </w:num>
  <w:num w:numId="4">
    <w:abstractNumId w:val="18"/>
  </w:num>
  <w:num w:numId="5">
    <w:abstractNumId w:val="0"/>
  </w:num>
  <w:num w:numId="6">
    <w:abstractNumId w:val="7"/>
  </w:num>
  <w:num w:numId="7">
    <w:abstractNumId w:val="15"/>
  </w:num>
  <w:num w:numId="8">
    <w:abstractNumId w:val="3"/>
  </w:num>
  <w:num w:numId="9">
    <w:abstractNumId w:val="19"/>
  </w:num>
  <w:num w:numId="10">
    <w:abstractNumId w:val="11"/>
  </w:num>
  <w:num w:numId="11">
    <w:abstractNumId w:val="21"/>
  </w:num>
  <w:num w:numId="12">
    <w:abstractNumId w:val="6"/>
  </w:num>
  <w:num w:numId="13">
    <w:abstractNumId w:val="14"/>
  </w:num>
  <w:num w:numId="14">
    <w:abstractNumId w:val="22"/>
  </w:num>
  <w:num w:numId="15">
    <w:abstractNumId w:val="23"/>
  </w:num>
  <w:num w:numId="16">
    <w:abstractNumId w:val="9"/>
  </w:num>
  <w:num w:numId="17">
    <w:abstractNumId w:val="2"/>
  </w:num>
  <w:num w:numId="18">
    <w:abstractNumId w:val="24"/>
  </w:num>
  <w:num w:numId="19">
    <w:abstractNumId w:val="5"/>
  </w:num>
  <w:num w:numId="20">
    <w:abstractNumId w:val="20"/>
  </w:num>
  <w:num w:numId="21">
    <w:abstractNumId w:val="4"/>
  </w:num>
  <w:num w:numId="22">
    <w:abstractNumId w:val="17"/>
  </w:num>
  <w:num w:numId="23">
    <w:abstractNumId w:val="10"/>
  </w:num>
  <w:num w:numId="24">
    <w:abstractNumId w:val="8"/>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58D3"/>
    <w:rsid w:val="000127A1"/>
    <w:rsid w:val="000246B1"/>
    <w:rsid w:val="0003593C"/>
    <w:rsid w:val="00044C69"/>
    <w:rsid w:val="00097DAF"/>
    <w:rsid w:val="000A4C54"/>
    <w:rsid w:val="00107C01"/>
    <w:rsid w:val="0011334B"/>
    <w:rsid w:val="001328BD"/>
    <w:rsid w:val="00144475"/>
    <w:rsid w:val="0015691F"/>
    <w:rsid w:val="001A1292"/>
    <w:rsid w:val="001A512B"/>
    <w:rsid w:val="001D5BE3"/>
    <w:rsid w:val="002058D3"/>
    <w:rsid w:val="00273756"/>
    <w:rsid w:val="00286ADF"/>
    <w:rsid w:val="002945DD"/>
    <w:rsid w:val="002F4773"/>
    <w:rsid w:val="002F64EF"/>
    <w:rsid w:val="00306755"/>
    <w:rsid w:val="00314376"/>
    <w:rsid w:val="00317A3A"/>
    <w:rsid w:val="00322AE6"/>
    <w:rsid w:val="003252E5"/>
    <w:rsid w:val="00366FCB"/>
    <w:rsid w:val="003856A5"/>
    <w:rsid w:val="003A5A3F"/>
    <w:rsid w:val="0041436D"/>
    <w:rsid w:val="0044328E"/>
    <w:rsid w:val="00472D66"/>
    <w:rsid w:val="00487347"/>
    <w:rsid w:val="00495395"/>
    <w:rsid w:val="004F704F"/>
    <w:rsid w:val="00506707"/>
    <w:rsid w:val="00530E4C"/>
    <w:rsid w:val="005319BC"/>
    <w:rsid w:val="00551388"/>
    <w:rsid w:val="00551410"/>
    <w:rsid w:val="00567815"/>
    <w:rsid w:val="005A1EA7"/>
    <w:rsid w:val="005C58A0"/>
    <w:rsid w:val="005E6F2C"/>
    <w:rsid w:val="006150EB"/>
    <w:rsid w:val="0061583E"/>
    <w:rsid w:val="00625709"/>
    <w:rsid w:val="00632D8D"/>
    <w:rsid w:val="00633447"/>
    <w:rsid w:val="0065616E"/>
    <w:rsid w:val="006573C5"/>
    <w:rsid w:val="006648CD"/>
    <w:rsid w:val="006679B8"/>
    <w:rsid w:val="006C69F4"/>
    <w:rsid w:val="006D0BDD"/>
    <w:rsid w:val="006D3383"/>
    <w:rsid w:val="006D7230"/>
    <w:rsid w:val="006E62CD"/>
    <w:rsid w:val="007375E5"/>
    <w:rsid w:val="00776800"/>
    <w:rsid w:val="00783C41"/>
    <w:rsid w:val="007C5DF7"/>
    <w:rsid w:val="00822285"/>
    <w:rsid w:val="00822988"/>
    <w:rsid w:val="00840E2D"/>
    <w:rsid w:val="00863C4D"/>
    <w:rsid w:val="008A5F2C"/>
    <w:rsid w:val="0098309A"/>
    <w:rsid w:val="009A3C4F"/>
    <w:rsid w:val="009A6BB4"/>
    <w:rsid w:val="009D42F2"/>
    <w:rsid w:val="009D71DB"/>
    <w:rsid w:val="009E719D"/>
    <w:rsid w:val="009F2B29"/>
    <w:rsid w:val="00A1591C"/>
    <w:rsid w:val="00A31E94"/>
    <w:rsid w:val="00A42DD9"/>
    <w:rsid w:val="00A43438"/>
    <w:rsid w:val="00A51139"/>
    <w:rsid w:val="00A52ADD"/>
    <w:rsid w:val="00A61ECF"/>
    <w:rsid w:val="00A739D3"/>
    <w:rsid w:val="00A83953"/>
    <w:rsid w:val="00AA310F"/>
    <w:rsid w:val="00AB71DF"/>
    <w:rsid w:val="00AD0139"/>
    <w:rsid w:val="00AD16C6"/>
    <w:rsid w:val="00AD2D24"/>
    <w:rsid w:val="00AE25F1"/>
    <w:rsid w:val="00B01A0C"/>
    <w:rsid w:val="00B01DEB"/>
    <w:rsid w:val="00B06939"/>
    <w:rsid w:val="00B06D1D"/>
    <w:rsid w:val="00B10DB5"/>
    <w:rsid w:val="00B401A2"/>
    <w:rsid w:val="00B55039"/>
    <w:rsid w:val="00B64CB7"/>
    <w:rsid w:val="00B73BE3"/>
    <w:rsid w:val="00B828B7"/>
    <w:rsid w:val="00B90255"/>
    <w:rsid w:val="00BB1724"/>
    <w:rsid w:val="00BB58B9"/>
    <w:rsid w:val="00BC4AAC"/>
    <w:rsid w:val="00BD24C1"/>
    <w:rsid w:val="00BF6935"/>
    <w:rsid w:val="00C034A9"/>
    <w:rsid w:val="00C3610A"/>
    <w:rsid w:val="00C46103"/>
    <w:rsid w:val="00C608B3"/>
    <w:rsid w:val="00CC7CDB"/>
    <w:rsid w:val="00CD4FA7"/>
    <w:rsid w:val="00CE7DB8"/>
    <w:rsid w:val="00CF19A6"/>
    <w:rsid w:val="00CF7553"/>
    <w:rsid w:val="00D22518"/>
    <w:rsid w:val="00D34AED"/>
    <w:rsid w:val="00D40C69"/>
    <w:rsid w:val="00D42EC0"/>
    <w:rsid w:val="00D46CFC"/>
    <w:rsid w:val="00DC5F56"/>
    <w:rsid w:val="00E044CD"/>
    <w:rsid w:val="00E05EB2"/>
    <w:rsid w:val="00E52AFC"/>
    <w:rsid w:val="00E96F88"/>
    <w:rsid w:val="00EB5798"/>
    <w:rsid w:val="00EC29CE"/>
    <w:rsid w:val="00EC5A7C"/>
    <w:rsid w:val="00F002CE"/>
    <w:rsid w:val="00F066C8"/>
    <w:rsid w:val="00F24000"/>
    <w:rsid w:val="00F32892"/>
    <w:rsid w:val="00F3538B"/>
    <w:rsid w:val="00F37B2C"/>
    <w:rsid w:val="00F419FA"/>
    <w:rsid w:val="00FD3E2C"/>
    <w:rsid w:val="00FF2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8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58D3"/>
    <w:pPr>
      <w:tabs>
        <w:tab w:val="center" w:pos="4680"/>
        <w:tab w:val="right" w:pos="9360"/>
      </w:tabs>
    </w:pPr>
  </w:style>
  <w:style w:type="character" w:customStyle="1" w:styleId="HeaderChar">
    <w:name w:val="Header Char"/>
    <w:basedOn w:val="DefaultParagraphFont"/>
    <w:link w:val="Header"/>
    <w:uiPriority w:val="99"/>
    <w:rsid w:val="002058D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058D3"/>
    <w:pPr>
      <w:tabs>
        <w:tab w:val="center" w:pos="4680"/>
        <w:tab w:val="right" w:pos="9360"/>
      </w:tabs>
    </w:pPr>
  </w:style>
  <w:style w:type="character" w:customStyle="1" w:styleId="FooterChar">
    <w:name w:val="Footer Char"/>
    <w:basedOn w:val="DefaultParagraphFont"/>
    <w:link w:val="Footer"/>
    <w:uiPriority w:val="99"/>
    <w:rsid w:val="002058D3"/>
    <w:rPr>
      <w:rFonts w:ascii="Times New Roman" w:eastAsia="Times New Roman" w:hAnsi="Times New Roman" w:cs="Times New Roman"/>
      <w:sz w:val="24"/>
      <w:szCs w:val="24"/>
    </w:rPr>
  </w:style>
  <w:style w:type="paragraph" w:customStyle="1" w:styleId="Default">
    <w:name w:val="Default"/>
    <w:rsid w:val="00A739D3"/>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A739D3"/>
    <w:pPr>
      <w:ind w:left="720"/>
      <w:contextualSpacing/>
    </w:pPr>
  </w:style>
  <w:style w:type="character" w:styleId="Hyperlink">
    <w:name w:val="Hyperlink"/>
    <w:basedOn w:val="DefaultParagraphFont"/>
    <w:uiPriority w:val="99"/>
    <w:unhideWhenUsed/>
    <w:rsid w:val="00A739D3"/>
    <w:rPr>
      <w:color w:val="0000FF" w:themeColor="hyperlink"/>
      <w:u w:val="single"/>
    </w:rPr>
  </w:style>
  <w:style w:type="paragraph" w:styleId="BalloonText">
    <w:name w:val="Balloon Text"/>
    <w:basedOn w:val="Normal"/>
    <w:link w:val="BalloonTextChar"/>
    <w:uiPriority w:val="99"/>
    <w:semiHidden/>
    <w:unhideWhenUsed/>
    <w:rsid w:val="00A739D3"/>
    <w:rPr>
      <w:rFonts w:ascii="Tahoma" w:hAnsi="Tahoma" w:cs="Tahoma"/>
      <w:sz w:val="16"/>
      <w:szCs w:val="16"/>
    </w:rPr>
  </w:style>
  <w:style w:type="character" w:customStyle="1" w:styleId="BalloonTextChar">
    <w:name w:val="Balloon Text Char"/>
    <w:basedOn w:val="DefaultParagraphFont"/>
    <w:link w:val="BalloonText"/>
    <w:uiPriority w:val="99"/>
    <w:semiHidden/>
    <w:rsid w:val="00A739D3"/>
    <w:rPr>
      <w:rFonts w:ascii="Tahoma" w:eastAsia="Times New Roman" w:hAnsi="Tahoma" w:cs="Tahoma"/>
      <w:sz w:val="16"/>
      <w:szCs w:val="16"/>
    </w:rPr>
  </w:style>
  <w:style w:type="table" w:styleId="TableGrid">
    <w:name w:val="Table Grid"/>
    <w:basedOn w:val="TableNormal"/>
    <w:uiPriority w:val="59"/>
    <w:rsid w:val="00F32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58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58D3"/>
    <w:pPr>
      <w:tabs>
        <w:tab w:val="center" w:pos="4680"/>
        <w:tab w:val="right" w:pos="9360"/>
      </w:tabs>
    </w:pPr>
  </w:style>
  <w:style w:type="character" w:customStyle="1" w:styleId="HeaderChar">
    <w:name w:val="Header Char"/>
    <w:basedOn w:val="DefaultParagraphFont"/>
    <w:link w:val="Header"/>
    <w:uiPriority w:val="99"/>
    <w:rsid w:val="002058D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058D3"/>
    <w:pPr>
      <w:tabs>
        <w:tab w:val="center" w:pos="4680"/>
        <w:tab w:val="right" w:pos="9360"/>
      </w:tabs>
    </w:pPr>
  </w:style>
  <w:style w:type="character" w:customStyle="1" w:styleId="FooterChar">
    <w:name w:val="Footer Char"/>
    <w:basedOn w:val="DefaultParagraphFont"/>
    <w:link w:val="Footer"/>
    <w:uiPriority w:val="99"/>
    <w:rsid w:val="002058D3"/>
    <w:rPr>
      <w:rFonts w:ascii="Times New Roman" w:eastAsia="Times New Roman" w:hAnsi="Times New Roman" w:cs="Times New Roman"/>
      <w:sz w:val="24"/>
      <w:szCs w:val="24"/>
    </w:rPr>
  </w:style>
  <w:style w:type="paragraph" w:customStyle="1" w:styleId="Default">
    <w:name w:val="Default"/>
    <w:rsid w:val="00A739D3"/>
    <w:pPr>
      <w:autoSpaceDE w:val="0"/>
      <w:autoSpaceDN w:val="0"/>
      <w:adjustRightInd w:val="0"/>
      <w:spacing w:after="0" w:line="240" w:lineRule="auto"/>
    </w:pPr>
    <w:rPr>
      <w:rFonts w:ascii="Calibri" w:hAnsi="Calibri" w:cs="Calibri"/>
      <w:color w:val="000000"/>
      <w:sz w:val="24"/>
      <w:szCs w:val="24"/>
    </w:rPr>
  </w:style>
  <w:style w:type="paragraph" w:styleId="ListParagraph">
    <w:name w:val="List Paragraph"/>
    <w:basedOn w:val="Normal"/>
    <w:uiPriority w:val="34"/>
    <w:qFormat/>
    <w:rsid w:val="00A739D3"/>
    <w:pPr>
      <w:ind w:left="720"/>
      <w:contextualSpacing/>
    </w:pPr>
  </w:style>
  <w:style w:type="character" w:styleId="Hyperlink">
    <w:name w:val="Hyperlink"/>
    <w:basedOn w:val="DefaultParagraphFont"/>
    <w:uiPriority w:val="99"/>
    <w:unhideWhenUsed/>
    <w:rsid w:val="00A739D3"/>
    <w:rPr>
      <w:color w:val="0000FF" w:themeColor="hyperlink"/>
      <w:u w:val="single"/>
    </w:rPr>
  </w:style>
  <w:style w:type="paragraph" w:styleId="BalloonText">
    <w:name w:val="Balloon Text"/>
    <w:basedOn w:val="Normal"/>
    <w:link w:val="BalloonTextChar"/>
    <w:uiPriority w:val="99"/>
    <w:semiHidden/>
    <w:unhideWhenUsed/>
    <w:rsid w:val="00A739D3"/>
    <w:rPr>
      <w:rFonts w:ascii="Tahoma" w:hAnsi="Tahoma" w:cs="Tahoma"/>
      <w:sz w:val="16"/>
      <w:szCs w:val="16"/>
    </w:rPr>
  </w:style>
  <w:style w:type="character" w:customStyle="1" w:styleId="BalloonTextChar">
    <w:name w:val="Balloon Text Char"/>
    <w:basedOn w:val="DefaultParagraphFont"/>
    <w:link w:val="BalloonText"/>
    <w:uiPriority w:val="99"/>
    <w:semiHidden/>
    <w:rsid w:val="00A739D3"/>
    <w:rPr>
      <w:rFonts w:ascii="Tahoma" w:eastAsia="Times New Roman" w:hAnsi="Tahoma" w:cs="Tahoma"/>
      <w:sz w:val="16"/>
      <w:szCs w:val="16"/>
    </w:rPr>
  </w:style>
  <w:style w:type="table" w:styleId="TableGrid">
    <w:name w:val="Table Grid"/>
    <w:basedOn w:val="TableNormal"/>
    <w:uiPriority w:val="59"/>
    <w:rsid w:val="00F328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5239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ran.r-project.org"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1205</TotalTime>
  <Pages>10</Pages>
  <Words>2837</Words>
  <Characters>16175</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Saranne</dc:creator>
  <cp:lastModifiedBy>Mike Harris</cp:lastModifiedBy>
  <cp:revision>36</cp:revision>
  <dcterms:created xsi:type="dcterms:W3CDTF">2012-05-01T21:27:00Z</dcterms:created>
  <dcterms:modified xsi:type="dcterms:W3CDTF">2014-10-20T22:05:00Z</dcterms:modified>
</cp:coreProperties>
</file>